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F35AF6" w14:textId="77777777" w:rsidR="00412246" w:rsidRDefault="00412246" w:rsidP="00366EA7">
      <w:pPr>
        <w:jc w:val="center"/>
        <w:rPr>
          <w:sz w:val="28"/>
          <w:szCs w:val="28"/>
        </w:rPr>
      </w:pPr>
      <w:bookmarkStart w:id="0" w:name="_GoBack"/>
      <w:bookmarkEnd w:id="0"/>
    </w:p>
    <w:p w14:paraId="70F35AF7" w14:textId="32F76A38" w:rsidR="002873DB" w:rsidRPr="00D20928" w:rsidRDefault="00414362" w:rsidP="00366EA7">
      <w:pPr>
        <w:jc w:val="center"/>
        <w:rPr>
          <w:sz w:val="28"/>
          <w:szCs w:val="28"/>
          <w:lang w:val="en-IE"/>
        </w:rPr>
      </w:pPr>
      <w:r>
        <w:rPr>
          <w:sz w:val="28"/>
          <w:szCs w:val="28"/>
          <w:lang w:val="en-IE"/>
        </w:rPr>
        <w:t xml:space="preserve">Enclosure 3 - </w:t>
      </w:r>
      <w:r w:rsidR="00B16B76" w:rsidRPr="00437D95">
        <w:rPr>
          <w:sz w:val="28"/>
          <w:szCs w:val="28"/>
          <w:lang w:val="en-IE"/>
        </w:rPr>
        <w:t>Tenderer</w:t>
      </w:r>
      <w:r w:rsidR="00C276C0" w:rsidRPr="00437D95">
        <w:rPr>
          <w:sz w:val="28"/>
          <w:szCs w:val="28"/>
          <w:lang w:val="en-IE"/>
        </w:rPr>
        <w:t>‘</w:t>
      </w:r>
      <w:r w:rsidR="00552D62" w:rsidRPr="00437D95">
        <w:rPr>
          <w:sz w:val="28"/>
          <w:szCs w:val="28"/>
          <w:lang w:val="en-IE"/>
        </w:rPr>
        <w:t xml:space="preserve">s </w:t>
      </w:r>
      <w:r w:rsidR="00552D62" w:rsidRPr="00414362">
        <w:rPr>
          <w:sz w:val="28"/>
          <w:szCs w:val="28"/>
          <w:lang w:val="en-IE"/>
        </w:rPr>
        <w:t>Checklist</w:t>
      </w:r>
    </w:p>
    <w:p w14:paraId="70F35AF8" w14:textId="5D0D9689" w:rsidR="007954E9" w:rsidRPr="00437D95" w:rsidRDefault="00414362">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spacing w:after="0"/>
        <w:ind w:right="282"/>
        <w:jc w:val="center"/>
        <w:rPr>
          <w:spacing w:val="-3"/>
          <w:sz w:val="24"/>
          <w:szCs w:val="24"/>
          <w:lang w:val="en-IE"/>
        </w:rPr>
      </w:pPr>
      <w:r w:rsidRPr="00437D95">
        <w:rPr>
          <w:spacing w:val="-3"/>
          <w:sz w:val="24"/>
          <w:szCs w:val="24"/>
          <w:lang w:val="en-IE"/>
        </w:rPr>
        <w:t>EMSA/NEG/19/2014</w:t>
      </w:r>
    </w:p>
    <w:p w14:paraId="70F35AFA" w14:textId="391E7FC8" w:rsidR="00526781" w:rsidRPr="00437D95" w:rsidRDefault="00414362" w:rsidP="00437D95">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jc w:val="center"/>
        <w:rPr>
          <w:spacing w:val="-3"/>
          <w:szCs w:val="20"/>
          <w:lang w:val="en-IE"/>
        </w:rPr>
      </w:pPr>
      <w:r w:rsidRPr="00437D95">
        <w:rPr>
          <w:spacing w:val="-3"/>
          <w:sz w:val="24"/>
          <w:szCs w:val="24"/>
        </w:rPr>
        <w:t>Legal services in the field of aviation law</w:t>
      </w:r>
      <w:r w:rsidRPr="00437D95" w:rsidDel="00414362">
        <w:rPr>
          <w:spacing w:val="-3"/>
          <w:sz w:val="24"/>
          <w:szCs w:val="24"/>
          <w:lang w:val="en-IE"/>
        </w:rPr>
        <w:t xml:space="preserve"> </w:t>
      </w:r>
    </w:p>
    <w:p w14:paraId="4D89693D" w14:textId="77777777" w:rsidR="00414362" w:rsidRDefault="00414362" w:rsidP="00CD6620">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jc w:val="both"/>
        <w:rPr>
          <w:b w:val="0"/>
          <w:spacing w:val="-3"/>
          <w:szCs w:val="20"/>
          <w:lang w:val="en-IE"/>
        </w:rPr>
      </w:pPr>
    </w:p>
    <w:p w14:paraId="70F35AFB" w14:textId="77777777" w:rsidR="006A4612" w:rsidRDefault="00BA0FA5" w:rsidP="00CD6620">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jc w:val="both"/>
      </w:pPr>
      <w:r>
        <w:rPr>
          <w:b w:val="0"/>
          <w:spacing w:val="-3"/>
          <w:szCs w:val="20"/>
          <w:lang w:val="en-IE"/>
        </w:rPr>
        <w:t>In order to submit a</w:t>
      </w:r>
      <w:r w:rsidR="00074461">
        <w:rPr>
          <w:b w:val="0"/>
          <w:spacing w:val="-3"/>
          <w:szCs w:val="20"/>
          <w:lang w:val="en-IE"/>
        </w:rPr>
        <w:t>n</w:t>
      </w:r>
      <w:r>
        <w:rPr>
          <w:b w:val="0"/>
          <w:spacing w:val="-3"/>
          <w:szCs w:val="20"/>
          <w:lang w:val="en-IE"/>
        </w:rPr>
        <w:t xml:space="preserve"> offer </w:t>
      </w:r>
      <w:r w:rsidR="00B16B76">
        <w:rPr>
          <w:b w:val="0"/>
          <w:spacing w:val="-3"/>
          <w:szCs w:val="20"/>
          <w:lang w:val="en-IE"/>
        </w:rPr>
        <w:t>in this Procurement</w:t>
      </w:r>
      <w:r>
        <w:rPr>
          <w:b w:val="0"/>
          <w:spacing w:val="-3"/>
          <w:szCs w:val="20"/>
          <w:lang w:val="en-IE"/>
        </w:rPr>
        <w:t xml:space="preserve"> Procedure the </w:t>
      </w:r>
      <w:r w:rsidR="00B16B76">
        <w:rPr>
          <w:b w:val="0"/>
          <w:spacing w:val="-3"/>
          <w:szCs w:val="20"/>
          <w:lang w:val="en-IE"/>
        </w:rPr>
        <w:t>tenderer</w:t>
      </w:r>
      <w:r>
        <w:rPr>
          <w:b w:val="0"/>
          <w:spacing w:val="-3"/>
          <w:szCs w:val="20"/>
          <w:lang w:val="en-IE"/>
        </w:rPr>
        <w:t xml:space="preserve"> has to complete and submit all documents listed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3"/>
        <w:gridCol w:w="1403"/>
      </w:tblGrid>
      <w:tr w:rsidR="00552D62" w:rsidRPr="004F44BF" w14:paraId="70F35AFE" w14:textId="77777777" w:rsidTr="00D37DBF">
        <w:tc>
          <w:tcPr>
            <w:tcW w:w="7763" w:type="dxa"/>
            <w:shd w:val="clear" w:color="auto" w:fill="B6DDE8"/>
          </w:tcPr>
          <w:p w14:paraId="70F35AFC" w14:textId="77777777" w:rsidR="00552D62" w:rsidRPr="004F44BF" w:rsidRDefault="004F44BF" w:rsidP="00D37DBF">
            <w:pPr>
              <w:spacing w:after="0"/>
              <w:jc w:val="center"/>
            </w:pPr>
            <w:r w:rsidRPr="004F44BF">
              <w:t>Document</w:t>
            </w:r>
          </w:p>
        </w:tc>
        <w:tc>
          <w:tcPr>
            <w:tcW w:w="1403" w:type="dxa"/>
            <w:shd w:val="clear" w:color="auto" w:fill="B6DDE8"/>
          </w:tcPr>
          <w:p w14:paraId="70F35AFD" w14:textId="77777777" w:rsidR="00552D62" w:rsidRPr="004F44BF" w:rsidRDefault="004F44BF" w:rsidP="00D37DBF">
            <w:pPr>
              <w:spacing w:after="0"/>
              <w:jc w:val="center"/>
            </w:pPr>
            <w:r w:rsidRPr="004F44BF">
              <w:t>Check</w:t>
            </w:r>
          </w:p>
        </w:tc>
      </w:tr>
      <w:tr w:rsidR="004F1F71" w14:paraId="70F35B01" w14:textId="77777777" w:rsidTr="00412246">
        <w:tc>
          <w:tcPr>
            <w:tcW w:w="7763" w:type="dxa"/>
            <w:vAlign w:val="center"/>
          </w:tcPr>
          <w:p w14:paraId="70F35AFF" w14:textId="77777777" w:rsidR="004F1F71" w:rsidRPr="00D37DBF" w:rsidRDefault="004F1F71" w:rsidP="00412246">
            <w:pPr>
              <w:spacing w:after="0" w:line="480" w:lineRule="auto"/>
              <w:rPr>
                <w:b w:val="0"/>
              </w:rPr>
            </w:pPr>
            <w:r>
              <w:rPr>
                <w:b w:val="0"/>
              </w:rPr>
              <w:t>Tenderer’s Offer</w:t>
            </w:r>
          </w:p>
        </w:tc>
        <w:tc>
          <w:tcPr>
            <w:tcW w:w="1403" w:type="dxa"/>
            <w:vAlign w:val="center"/>
          </w:tcPr>
          <w:p w14:paraId="70F35B00" w14:textId="77777777" w:rsidR="004F1F71" w:rsidRDefault="004F1F71" w:rsidP="00412246">
            <w:pPr>
              <w:spacing w:after="0"/>
            </w:pPr>
          </w:p>
        </w:tc>
      </w:tr>
      <w:tr w:rsidR="00552D62" w14:paraId="70F35B04" w14:textId="77777777" w:rsidTr="00412246">
        <w:tc>
          <w:tcPr>
            <w:tcW w:w="7763" w:type="dxa"/>
            <w:vAlign w:val="center"/>
          </w:tcPr>
          <w:p w14:paraId="70F35B02" w14:textId="77777777" w:rsidR="00552D62" w:rsidRPr="00D37DBF" w:rsidRDefault="004F44BF" w:rsidP="00412246">
            <w:pPr>
              <w:spacing w:after="0" w:line="480" w:lineRule="auto"/>
              <w:rPr>
                <w:b w:val="0"/>
              </w:rPr>
            </w:pPr>
            <w:r w:rsidRPr="00D37DBF">
              <w:rPr>
                <w:b w:val="0"/>
              </w:rPr>
              <w:t>Signed Cover Letter</w:t>
            </w:r>
          </w:p>
        </w:tc>
        <w:tc>
          <w:tcPr>
            <w:tcW w:w="1403" w:type="dxa"/>
            <w:vAlign w:val="center"/>
          </w:tcPr>
          <w:p w14:paraId="70F35B03" w14:textId="77777777" w:rsidR="00552D62" w:rsidRDefault="00552D62" w:rsidP="00412246">
            <w:pPr>
              <w:spacing w:after="0"/>
            </w:pPr>
          </w:p>
        </w:tc>
      </w:tr>
      <w:tr w:rsidR="00552D62" w14:paraId="70F35B07" w14:textId="77777777" w:rsidTr="00412246">
        <w:tc>
          <w:tcPr>
            <w:tcW w:w="7763" w:type="dxa"/>
            <w:vAlign w:val="center"/>
          </w:tcPr>
          <w:p w14:paraId="70F35B05" w14:textId="77777777" w:rsidR="00552D62" w:rsidRPr="00D37DBF" w:rsidRDefault="004F44BF" w:rsidP="00412246">
            <w:pPr>
              <w:spacing w:after="0" w:line="480" w:lineRule="auto"/>
              <w:rPr>
                <w:b w:val="0"/>
              </w:rPr>
            </w:pPr>
            <w:r w:rsidRPr="00D37DBF">
              <w:rPr>
                <w:b w:val="0"/>
              </w:rPr>
              <w:t>Legal Entity Form (LEF)</w:t>
            </w:r>
          </w:p>
        </w:tc>
        <w:tc>
          <w:tcPr>
            <w:tcW w:w="1403" w:type="dxa"/>
            <w:vAlign w:val="center"/>
          </w:tcPr>
          <w:p w14:paraId="70F35B06" w14:textId="77777777" w:rsidR="00552D62" w:rsidRDefault="00552D62" w:rsidP="00412246">
            <w:pPr>
              <w:spacing w:after="0"/>
            </w:pPr>
          </w:p>
        </w:tc>
      </w:tr>
      <w:tr w:rsidR="00412246" w14:paraId="70F35B0A" w14:textId="77777777" w:rsidTr="00412246">
        <w:tc>
          <w:tcPr>
            <w:tcW w:w="7763" w:type="dxa"/>
            <w:vAlign w:val="center"/>
          </w:tcPr>
          <w:p w14:paraId="70F35B08" w14:textId="77777777" w:rsidR="00412246" w:rsidRPr="00D37DBF" w:rsidRDefault="00031F39" w:rsidP="00031F39">
            <w:pPr>
              <w:spacing w:after="0" w:line="480" w:lineRule="auto"/>
              <w:rPr>
                <w:b w:val="0"/>
              </w:rPr>
            </w:pPr>
            <w:r>
              <w:rPr>
                <w:b w:val="0"/>
              </w:rPr>
              <w:t>Financial Identification</w:t>
            </w:r>
            <w:r w:rsidR="001A582A">
              <w:rPr>
                <w:b w:val="0"/>
              </w:rPr>
              <w:t xml:space="preserve"> (BAF)</w:t>
            </w:r>
          </w:p>
        </w:tc>
        <w:tc>
          <w:tcPr>
            <w:tcW w:w="1403" w:type="dxa"/>
            <w:vAlign w:val="center"/>
          </w:tcPr>
          <w:p w14:paraId="70F35B09" w14:textId="77777777" w:rsidR="00412246" w:rsidRDefault="00412246" w:rsidP="00412246">
            <w:pPr>
              <w:spacing w:after="0"/>
            </w:pPr>
          </w:p>
        </w:tc>
      </w:tr>
      <w:tr w:rsidR="00552D62" w14:paraId="70F35B0D" w14:textId="77777777" w:rsidTr="00412246">
        <w:tc>
          <w:tcPr>
            <w:tcW w:w="7763" w:type="dxa"/>
            <w:vAlign w:val="center"/>
          </w:tcPr>
          <w:p w14:paraId="70F35B0B" w14:textId="77777777" w:rsidR="00552D62" w:rsidRPr="00D37DBF" w:rsidRDefault="004F44BF" w:rsidP="00412246">
            <w:pPr>
              <w:spacing w:after="0" w:line="480" w:lineRule="auto"/>
              <w:rPr>
                <w:b w:val="0"/>
              </w:rPr>
            </w:pPr>
            <w:r w:rsidRPr="00D37DBF">
              <w:rPr>
                <w:b w:val="0"/>
              </w:rPr>
              <w:t>Declaration on Honour</w:t>
            </w:r>
          </w:p>
        </w:tc>
        <w:tc>
          <w:tcPr>
            <w:tcW w:w="1403" w:type="dxa"/>
            <w:vAlign w:val="center"/>
          </w:tcPr>
          <w:p w14:paraId="70F35B0C" w14:textId="77777777" w:rsidR="00552D62" w:rsidRDefault="00552D62" w:rsidP="00412246">
            <w:pPr>
              <w:spacing w:after="0"/>
            </w:pPr>
          </w:p>
        </w:tc>
      </w:tr>
      <w:tr w:rsidR="00412246" w14:paraId="70F35B10" w14:textId="77777777" w:rsidTr="00412246">
        <w:tc>
          <w:tcPr>
            <w:tcW w:w="7763" w:type="dxa"/>
            <w:vAlign w:val="center"/>
          </w:tcPr>
          <w:p w14:paraId="70F35B0E" w14:textId="77777777" w:rsidR="00412246" w:rsidRPr="00D37DBF" w:rsidRDefault="00412246" w:rsidP="00412246">
            <w:pPr>
              <w:spacing w:after="0" w:line="480" w:lineRule="auto"/>
              <w:rPr>
                <w:b w:val="0"/>
              </w:rPr>
            </w:pPr>
            <w:r>
              <w:rPr>
                <w:b w:val="0"/>
              </w:rPr>
              <w:t>St</w:t>
            </w:r>
            <w:r w:rsidR="00A40587">
              <w:rPr>
                <w:b w:val="0"/>
              </w:rPr>
              <w:t xml:space="preserve">atement of Subcontracting/Joint </w:t>
            </w:r>
            <w:r>
              <w:rPr>
                <w:b w:val="0"/>
              </w:rPr>
              <w:t xml:space="preserve">Offer </w:t>
            </w:r>
            <w:r w:rsidRPr="005D17E8">
              <w:rPr>
                <w:b w:val="0"/>
                <w:i/>
                <w:color w:val="A6A6A6"/>
              </w:rPr>
              <w:t>(if applicable)</w:t>
            </w:r>
          </w:p>
        </w:tc>
        <w:tc>
          <w:tcPr>
            <w:tcW w:w="1403" w:type="dxa"/>
            <w:vAlign w:val="center"/>
          </w:tcPr>
          <w:p w14:paraId="70F35B0F" w14:textId="77777777" w:rsidR="00412246" w:rsidRDefault="00412246" w:rsidP="00412246">
            <w:pPr>
              <w:spacing w:after="0"/>
            </w:pPr>
          </w:p>
        </w:tc>
      </w:tr>
    </w:tbl>
    <w:p w14:paraId="70F35B14" w14:textId="77777777" w:rsidR="00CF692B" w:rsidRDefault="00CF692B" w:rsidP="00CF692B">
      <w:pPr>
        <w:spacing w:after="240"/>
        <w:rPr>
          <w:b w:val="0"/>
        </w:rPr>
      </w:pPr>
    </w:p>
    <w:p w14:paraId="70F35B15" w14:textId="7D9EB2EF" w:rsidR="00412246" w:rsidRPr="00414362" w:rsidRDefault="00CF692B" w:rsidP="00CF692B">
      <w:pPr>
        <w:spacing w:after="240"/>
        <w:jc w:val="both"/>
        <w:rPr>
          <w:b w:val="0"/>
        </w:rPr>
      </w:pPr>
      <w:r w:rsidRPr="00414362">
        <w:rPr>
          <w:b w:val="0"/>
          <w:u w:val="single"/>
        </w:rPr>
        <w:t xml:space="preserve">The </w:t>
      </w:r>
      <w:r w:rsidR="00B16B76" w:rsidRPr="00437D95">
        <w:rPr>
          <w:b w:val="0"/>
          <w:u w:val="single"/>
        </w:rPr>
        <w:t>Tenderer</w:t>
      </w:r>
      <w:r w:rsidR="00D20928" w:rsidRPr="00437D95">
        <w:rPr>
          <w:b w:val="0"/>
          <w:u w:val="single"/>
        </w:rPr>
        <w:t>’s</w:t>
      </w:r>
      <w:del w:id="1" w:author="Author">
        <w:r w:rsidR="00D20928" w:rsidRPr="00437D95" w:rsidDel="00114343">
          <w:rPr>
            <w:b w:val="0"/>
            <w:u w:val="single"/>
          </w:rPr>
          <w:delText xml:space="preserve"> </w:delText>
        </w:r>
        <w:r w:rsidR="00F12034" w:rsidRPr="00437D95" w:rsidDel="00DD6756">
          <w:rPr>
            <w:b w:val="0"/>
            <w:u w:val="single"/>
          </w:rPr>
          <w:delText>Candidate’s</w:delText>
        </w:r>
      </w:del>
      <w:r w:rsidR="00F12034" w:rsidRPr="00437D95">
        <w:rPr>
          <w:b w:val="0"/>
          <w:u w:val="single"/>
        </w:rPr>
        <w:t xml:space="preserve"> </w:t>
      </w:r>
      <w:r w:rsidRPr="00414362">
        <w:rPr>
          <w:b w:val="0"/>
          <w:u w:val="single"/>
        </w:rPr>
        <w:t>Checklist and above mentioned documents</w:t>
      </w:r>
      <w:r w:rsidR="00526781" w:rsidRPr="00437D95">
        <w:rPr>
          <w:b w:val="0"/>
        </w:rPr>
        <w:t xml:space="preserve"> </w:t>
      </w:r>
      <w:r w:rsidRPr="00414362">
        <w:rPr>
          <w:b w:val="0"/>
        </w:rPr>
        <w:t>should be duly signed b</w:t>
      </w:r>
      <w:r w:rsidR="00412246" w:rsidRPr="00414362">
        <w:rPr>
          <w:b w:val="0"/>
        </w:rPr>
        <w:t>y the authorised representative.</w:t>
      </w:r>
      <w:r w:rsidRPr="00414362">
        <w:rPr>
          <w:b w:val="0"/>
        </w:rPr>
        <w:t xml:space="preserve"> </w:t>
      </w:r>
    </w:p>
    <w:p w14:paraId="70F35B17" w14:textId="7826A541" w:rsidR="004F44BF" w:rsidRDefault="00412246" w:rsidP="00437D95">
      <w:pPr>
        <w:spacing w:after="240"/>
        <w:jc w:val="both"/>
      </w:pPr>
      <w:r w:rsidRPr="00437D95">
        <w:rPr>
          <w:b w:val="0"/>
        </w:rPr>
        <w:t xml:space="preserve">The documents should be </w:t>
      </w:r>
      <w:r w:rsidR="00CF692B" w:rsidRPr="00437D95">
        <w:rPr>
          <w:b w:val="0"/>
        </w:rPr>
        <w:t>scanned and submitted by e-mail to the following address:</w:t>
      </w:r>
      <w:r w:rsidRPr="00437D95">
        <w:rPr>
          <w:b w:val="0"/>
        </w:rPr>
        <w:t xml:space="preserve"> </w:t>
      </w:r>
      <w:hyperlink r:id="rId9" w:history="1">
        <w:r w:rsidR="00414362" w:rsidRPr="00414362">
          <w:rPr>
            <w:rStyle w:val="Hyperlink"/>
            <w:b w:val="0"/>
          </w:rPr>
          <w:t>NEG192014@emsa.europa.eu</w:t>
        </w:r>
      </w:hyperlink>
      <w:r w:rsidR="00CF692B" w:rsidRPr="00437D95">
        <w:rPr>
          <w:b w:val="0"/>
        </w:rPr>
        <w:t xml:space="preserve"> before the deadline of</w:t>
      </w:r>
      <w:r w:rsidR="00414362">
        <w:t xml:space="preserve"> </w:t>
      </w:r>
      <w:del w:id="2" w:author="Author">
        <w:r w:rsidR="00414362" w:rsidDel="00DD6756">
          <w:delText>13 May</w:delText>
        </w:r>
      </w:del>
      <w:ins w:id="3" w:author="Author">
        <w:r w:rsidR="00DD6756">
          <w:t>2 June</w:t>
        </w:r>
      </w:ins>
      <w:r w:rsidR="00414362">
        <w:t xml:space="preserve"> 2014</w:t>
      </w:r>
      <w:r w:rsidR="00B16B76" w:rsidRPr="00437D95">
        <w:t xml:space="preserve">, </w:t>
      </w:r>
      <w:r w:rsidR="00414362">
        <w:t>12.00</w:t>
      </w:r>
      <w:r w:rsidR="00CF692B" w:rsidRPr="00437D95">
        <w:t xml:space="preserve"> (Lisbon time)</w:t>
      </w:r>
      <w:r w:rsidR="00CF692B" w:rsidRPr="00437D95">
        <w:rPr>
          <w:b w:val="0"/>
        </w:rPr>
        <w:t>. Please note that an original hard copy of the offer including all accompanying documentation related to supporting the Declaration on Honour will be requested from the company to whom the contract is awarded.</w:t>
      </w:r>
    </w:p>
    <w:p w14:paraId="3451A9C0" w14:textId="77777777" w:rsidR="00414362" w:rsidRDefault="00414362" w:rsidP="00437D95">
      <w:pPr>
        <w:spacing w:after="240"/>
        <w:jc w:val="both"/>
      </w:pPr>
    </w:p>
    <w:p w14:paraId="70F35B18" w14:textId="77777777" w:rsidR="008B1DC2" w:rsidRDefault="008B1DC2">
      <w:r>
        <w:t>Date:</w:t>
      </w:r>
    </w:p>
    <w:p w14:paraId="70F35B19" w14:textId="77777777" w:rsidR="004F44BF" w:rsidRDefault="004F44BF" w:rsidP="008B1DC2"/>
    <w:p w14:paraId="70F35B1A" w14:textId="77777777" w:rsidR="008B1DC2" w:rsidRDefault="008B1DC2" w:rsidP="008B1DC2">
      <w:r>
        <w:t>Signature:</w:t>
      </w:r>
    </w:p>
    <w:p w14:paraId="70F35B1B" w14:textId="77777777" w:rsidR="004F44BF" w:rsidRDefault="004F44BF" w:rsidP="008B1DC2"/>
    <w:p w14:paraId="70F35B1C" w14:textId="77777777" w:rsidR="004F44BF" w:rsidRDefault="004F44BF" w:rsidP="008B1DC2">
      <w:r>
        <w:t>Name, title:</w:t>
      </w:r>
    </w:p>
    <w:p w14:paraId="70F35B1D" w14:textId="77777777" w:rsidR="00D6197B" w:rsidRPr="004601B6" w:rsidRDefault="00D6197B" w:rsidP="00D6197B">
      <w:pPr>
        <w:rPr>
          <w:sz w:val="24"/>
          <w:szCs w:val="24"/>
          <w:lang w:val="en"/>
        </w:rPr>
      </w:pPr>
    </w:p>
    <w:sectPr w:rsidR="00D6197B" w:rsidRPr="004601B6" w:rsidSect="00552D62">
      <w:headerReference w:type="default" r:id="rId10"/>
      <w:headerReference w:type="first" r:id="rId11"/>
      <w:footerReference w:type="first" r:id="rId12"/>
      <w:pgSz w:w="11906" w:h="16838"/>
      <w:pgMar w:top="202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F35B20" w14:textId="77777777" w:rsidR="008D2637" w:rsidRDefault="008D2637" w:rsidP="002873DB">
      <w:pPr>
        <w:spacing w:after="0" w:line="240" w:lineRule="auto"/>
      </w:pPr>
      <w:r>
        <w:separator/>
      </w:r>
    </w:p>
  </w:endnote>
  <w:endnote w:type="continuationSeparator" w:id="0">
    <w:p w14:paraId="70F35B21" w14:textId="77777777" w:rsidR="008D2637" w:rsidRDefault="008D2637" w:rsidP="002873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F35B29" w14:textId="77777777" w:rsidR="00A72A3C" w:rsidRPr="00914515" w:rsidRDefault="00A72A3C" w:rsidP="00B41441">
    <w:pPr>
      <w:pStyle w:val="Footer"/>
      <w:pBdr>
        <w:top w:val="single" w:sz="4" w:space="1" w:color="00B0F0"/>
      </w:pBdr>
      <w:jc w:val="center"/>
      <w:rPr>
        <w:b w:val="0"/>
        <w:sz w:val="16"/>
        <w:szCs w:val="16"/>
      </w:rPr>
    </w:pPr>
    <w:r w:rsidRPr="00914515">
      <w:rPr>
        <w:b w:val="0"/>
        <w:sz w:val="16"/>
        <w:szCs w:val="16"/>
      </w:rPr>
      <w:t xml:space="preserve">Page </w:t>
    </w:r>
    <w:r w:rsidRPr="00914515">
      <w:rPr>
        <w:b w:val="0"/>
        <w:sz w:val="16"/>
        <w:szCs w:val="16"/>
      </w:rPr>
      <w:fldChar w:fldCharType="begin"/>
    </w:r>
    <w:r w:rsidRPr="00914515">
      <w:rPr>
        <w:b w:val="0"/>
        <w:sz w:val="16"/>
        <w:szCs w:val="16"/>
      </w:rPr>
      <w:instrText xml:space="preserve"> PAGE </w:instrText>
    </w:r>
    <w:r w:rsidRPr="00914515">
      <w:rPr>
        <w:b w:val="0"/>
        <w:sz w:val="16"/>
        <w:szCs w:val="16"/>
      </w:rPr>
      <w:fldChar w:fldCharType="separate"/>
    </w:r>
    <w:r w:rsidR="002D3F57">
      <w:rPr>
        <w:b w:val="0"/>
        <w:noProof/>
        <w:sz w:val="16"/>
        <w:szCs w:val="16"/>
      </w:rPr>
      <w:t>1</w:t>
    </w:r>
    <w:r w:rsidRPr="00914515">
      <w:rPr>
        <w:b w:val="0"/>
        <w:sz w:val="16"/>
        <w:szCs w:val="16"/>
      </w:rPr>
      <w:fldChar w:fldCharType="end"/>
    </w:r>
    <w:r w:rsidRPr="00914515">
      <w:rPr>
        <w:b w:val="0"/>
        <w:sz w:val="16"/>
        <w:szCs w:val="16"/>
      </w:rPr>
      <w:t xml:space="preserve"> of </w:t>
    </w:r>
    <w:r w:rsidRPr="00914515">
      <w:rPr>
        <w:b w:val="0"/>
        <w:sz w:val="16"/>
        <w:szCs w:val="16"/>
      </w:rPr>
      <w:fldChar w:fldCharType="begin"/>
    </w:r>
    <w:r w:rsidRPr="00914515">
      <w:rPr>
        <w:b w:val="0"/>
        <w:sz w:val="16"/>
        <w:szCs w:val="16"/>
      </w:rPr>
      <w:instrText xml:space="preserve"> NUMPAGES </w:instrText>
    </w:r>
    <w:r w:rsidRPr="00914515">
      <w:rPr>
        <w:b w:val="0"/>
        <w:sz w:val="16"/>
        <w:szCs w:val="16"/>
      </w:rPr>
      <w:fldChar w:fldCharType="separate"/>
    </w:r>
    <w:r w:rsidR="002D3F57">
      <w:rPr>
        <w:b w:val="0"/>
        <w:noProof/>
        <w:sz w:val="16"/>
        <w:szCs w:val="16"/>
      </w:rPr>
      <w:t>1</w:t>
    </w:r>
    <w:r w:rsidRPr="00914515">
      <w:rPr>
        <w:b w:val="0"/>
        <w:sz w:val="16"/>
        <w:szCs w:val="16"/>
      </w:rPr>
      <w:fldChar w:fldCharType="end"/>
    </w:r>
  </w:p>
  <w:p w14:paraId="70F35B2A" w14:textId="77777777" w:rsidR="00A72A3C" w:rsidRDefault="00A72A3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F35B1E" w14:textId="77777777" w:rsidR="008D2637" w:rsidRDefault="008D2637" w:rsidP="002873DB">
      <w:pPr>
        <w:spacing w:after="0" w:line="240" w:lineRule="auto"/>
      </w:pPr>
      <w:r>
        <w:separator/>
      </w:r>
    </w:p>
  </w:footnote>
  <w:footnote w:type="continuationSeparator" w:id="0">
    <w:p w14:paraId="70F35B1F" w14:textId="77777777" w:rsidR="008D2637" w:rsidRDefault="008D2637" w:rsidP="002873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F35B22" w14:textId="77777777" w:rsidR="00A72A3C" w:rsidRDefault="008D2637">
    <w:pPr>
      <w:pStyle w:val="Header"/>
    </w:pPr>
    <w:r>
      <w:rPr>
        <w:noProof/>
        <w:lang w:val="en-IE" w:eastAsia="en-IE"/>
      </w:rPr>
      <w:drawing>
        <wp:anchor distT="0" distB="0" distL="114300" distR="114300" simplePos="0" relativeHeight="251658240" behindDoc="0" locked="0" layoutInCell="1" allowOverlap="1" wp14:anchorId="70F35B2B" wp14:editId="70F35B2C">
          <wp:simplePos x="0" y="0"/>
          <wp:positionH relativeFrom="column">
            <wp:posOffset>-180975</wp:posOffset>
          </wp:positionH>
          <wp:positionV relativeFrom="paragraph">
            <wp:posOffset>70485</wp:posOffset>
          </wp:positionV>
          <wp:extent cx="6115050" cy="986790"/>
          <wp:effectExtent l="0" t="0" r="0" b="3810"/>
          <wp:wrapSquare wrapText="bothSides"/>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9867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F35B23" w14:textId="77777777" w:rsidR="00A72A3C" w:rsidRDefault="008D2637">
    <w:pPr>
      <w:pStyle w:val="Header"/>
    </w:pPr>
    <w:r>
      <w:rPr>
        <w:noProof/>
        <w:lang w:val="en-IE" w:eastAsia="en-IE"/>
      </w:rPr>
      <w:drawing>
        <wp:anchor distT="0" distB="0" distL="114300" distR="114300" simplePos="0" relativeHeight="251657216" behindDoc="0" locked="0" layoutInCell="1" allowOverlap="1" wp14:anchorId="70F35B2D" wp14:editId="70F35B2E">
          <wp:simplePos x="0" y="0"/>
          <wp:positionH relativeFrom="column">
            <wp:posOffset>-333375</wp:posOffset>
          </wp:positionH>
          <wp:positionV relativeFrom="paragraph">
            <wp:posOffset>-81915</wp:posOffset>
          </wp:positionV>
          <wp:extent cx="6115050" cy="986790"/>
          <wp:effectExtent l="0" t="0" r="0" b="3810"/>
          <wp:wrapSquare wrapText="bothSides"/>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9867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0F35B24" w14:textId="77777777" w:rsidR="00A72A3C" w:rsidRDefault="00A72A3C">
    <w:pPr>
      <w:pStyle w:val="Header"/>
    </w:pPr>
  </w:p>
  <w:p w14:paraId="70F35B25" w14:textId="77777777" w:rsidR="00A72A3C" w:rsidRDefault="00A72A3C">
    <w:pPr>
      <w:pStyle w:val="Header"/>
    </w:pPr>
  </w:p>
  <w:p w14:paraId="70F35B26" w14:textId="77777777" w:rsidR="00A72A3C" w:rsidRDefault="00A72A3C">
    <w:pPr>
      <w:pStyle w:val="Header"/>
    </w:pPr>
  </w:p>
  <w:p w14:paraId="70F35B27" w14:textId="77777777" w:rsidR="00A72A3C" w:rsidRDefault="00A72A3C">
    <w:pPr>
      <w:pStyle w:val="Header"/>
    </w:pPr>
  </w:p>
  <w:p w14:paraId="70F35B28" w14:textId="77777777" w:rsidR="00A72A3C" w:rsidRDefault="00A72A3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E5CCE60"/>
    <w:lvl w:ilvl="0">
      <w:start w:val="1"/>
      <w:numFmt w:val="decimal"/>
      <w:pStyle w:val="ListNumber"/>
      <w:lvlText w:val="%1."/>
      <w:lvlJc w:val="left"/>
      <w:pPr>
        <w:tabs>
          <w:tab w:val="num" w:pos="360"/>
        </w:tabs>
        <w:ind w:left="360" w:hanging="360"/>
      </w:pPr>
      <w:rPr>
        <w:b/>
        <w:sz w:val="22"/>
        <w:szCs w:val="22"/>
        <w:vertAlign w:val="baseline"/>
      </w:rPr>
    </w:lvl>
  </w:abstractNum>
  <w:abstractNum w:abstractNumId="1">
    <w:nsid w:val="4A432656"/>
    <w:multiLevelType w:val="multilevel"/>
    <w:tmpl w:val="F118B032"/>
    <w:lvl w:ilvl="0">
      <w:start w:val="1"/>
      <w:numFmt w:val="decimal"/>
      <w:pStyle w:val="Heading1"/>
      <w:lvlText w:val="%1."/>
      <w:lvlJc w:val="left"/>
      <w:pPr>
        <w:tabs>
          <w:tab w:val="num" w:pos="360"/>
        </w:tabs>
        <w:ind w:left="842" w:hanging="482"/>
      </w:pPr>
    </w:lvl>
    <w:lvl w:ilvl="1">
      <w:start w:val="1"/>
      <w:numFmt w:val="decimal"/>
      <w:pStyle w:val="Heading2"/>
      <w:lvlText w:val="3.%2"/>
      <w:lvlJc w:val="left"/>
      <w:pPr>
        <w:tabs>
          <w:tab w:val="num" w:pos="1437"/>
        </w:tabs>
        <w:ind w:left="1437" w:hanging="595"/>
      </w:pPr>
    </w:lvl>
    <w:lvl w:ilvl="2">
      <w:start w:val="1"/>
      <w:numFmt w:val="decimal"/>
      <w:pStyle w:val="Heading3"/>
      <w:lvlText w:val="%1.%2.%3."/>
      <w:lvlJc w:val="left"/>
      <w:pPr>
        <w:tabs>
          <w:tab w:val="num" w:pos="360"/>
        </w:tabs>
        <w:ind w:left="2276" w:hanging="839"/>
      </w:pPr>
    </w:lvl>
    <w:lvl w:ilvl="3">
      <w:start w:val="1"/>
      <w:numFmt w:val="decimal"/>
      <w:pStyle w:val="Heading4"/>
      <w:lvlText w:val="%1.%2.%3.%4."/>
      <w:lvlJc w:val="left"/>
      <w:pPr>
        <w:tabs>
          <w:tab w:val="num" w:pos="360"/>
        </w:tabs>
        <w:ind w:left="3240" w:hanging="708"/>
      </w:pPr>
    </w:lvl>
    <w:lvl w:ilvl="4">
      <w:start w:val="1"/>
      <w:numFmt w:val="decimal"/>
      <w:pStyle w:val="Heading5"/>
      <w:lvlText w:val="%1.%2.%3.%4.%5."/>
      <w:lvlJc w:val="left"/>
      <w:pPr>
        <w:tabs>
          <w:tab w:val="num" w:pos="360"/>
        </w:tabs>
        <w:ind w:left="3692" w:hanging="708"/>
      </w:pPr>
    </w:lvl>
    <w:lvl w:ilvl="5">
      <w:start w:val="1"/>
      <w:numFmt w:val="decimal"/>
      <w:pStyle w:val="Heading6"/>
      <w:lvlText w:val="%1.%2.%3.%4.%5.%6."/>
      <w:lvlJc w:val="left"/>
      <w:pPr>
        <w:tabs>
          <w:tab w:val="num" w:pos="360"/>
        </w:tabs>
        <w:ind w:left="4400" w:hanging="708"/>
      </w:pPr>
    </w:lvl>
    <w:lvl w:ilvl="6">
      <w:start w:val="1"/>
      <w:numFmt w:val="decimal"/>
      <w:pStyle w:val="Heading7"/>
      <w:lvlText w:val="%1.%2.%3.%4.%5.%6.%7."/>
      <w:lvlJc w:val="left"/>
      <w:pPr>
        <w:tabs>
          <w:tab w:val="num" w:pos="360"/>
        </w:tabs>
        <w:ind w:left="5108" w:hanging="708"/>
      </w:pPr>
    </w:lvl>
    <w:lvl w:ilvl="7">
      <w:start w:val="1"/>
      <w:numFmt w:val="decimal"/>
      <w:pStyle w:val="Heading8"/>
      <w:lvlText w:val="%1.%2.%3.%4.%5.%6.%7.%8."/>
      <w:lvlJc w:val="left"/>
      <w:pPr>
        <w:tabs>
          <w:tab w:val="num" w:pos="360"/>
        </w:tabs>
        <w:ind w:left="5816" w:hanging="708"/>
      </w:pPr>
    </w:lvl>
    <w:lvl w:ilvl="8">
      <w:start w:val="1"/>
      <w:numFmt w:val="decimal"/>
      <w:pStyle w:val="Heading9"/>
      <w:lvlText w:val="%1.%2.%3.%4.%5.%6.%7.%8.%9."/>
      <w:lvlJc w:val="left"/>
      <w:pPr>
        <w:tabs>
          <w:tab w:val="num" w:pos="360"/>
        </w:tabs>
        <w:ind w:left="6524" w:hanging="708"/>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trackRevisions/>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637"/>
    <w:rsid w:val="00022016"/>
    <w:rsid w:val="00031F39"/>
    <w:rsid w:val="0006169B"/>
    <w:rsid w:val="000639AE"/>
    <w:rsid w:val="00072CAA"/>
    <w:rsid w:val="00074461"/>
    <w:rsid w:val="000F72F5"/>
    <w:rsid w:val="00114343"/>
    <w:rsid w:val="001A582A"/>
    <w:rsid w:val="001F2660"/>
    <w:rsid w:val="002873DB"/>
    <w:rsid w:val="002D3F57"/>
    <w:rsid w:val="002E18DA"/>
    <w:rsid w:val="00366EA7"/>
    <w:rsid w:val="003815C4"/>
    <w:rsid w:val="003A029A"/>
    <w:rsid w:val="003C6871"/>
    <w:rsid w:val="003F7AD7"/>
    <w:rsid w:val="00412246"/>
    <w:rsid w:val="00414362"/>
    <w:rsid w:val="00427EDB"/>
    <w:rsid w:val="00437D95"/>
    <w:rsid w:val="004601B6"/>
    <w:rsid w:val="004B6034"/>
    <w:rsid w:val="004E77BC"/>
    <w:rsid w:val="004F1F71"/>
    <w:rsid w:val="004F44BF"/>
    <w:rsid w:val="005153F4"/>
    <w:rsid w:val="00524970"/>
    <w:rsid w:val="00526781"/>
    <w:rsid w:val="00552D62"/>
    <w:rsid w:val="00565770"/>
    <w:rsid w:val="00566310"/>
    <w:rsid w:val="005B54D6"/>
    <w:rsid w:val="005B741D"/>
    <w:rsid w:val="005D17E8"/>
    <w:rsid w:val="005E7FB0"/>
    <w:rsid w:val="00621BFF"/>
    <w:rsid w:val="00637C1A"/>
    <w:rsid w:val="00681BDB"/>
    <w:rsid w:val="00683D19"/>
    <w:rsid w:val="006A4612"/>
    <w:rsid w:val="00726D5E"/>
    <w:rsid w:val="00732B47"/>
    <w:rsid w:val="007954E9"/>
    <w:rsid w:val="00845418"/>
    <w:rsid w:val="008B1DC2"/>
    <w:rsid w:val="008C4234"/>
    <w:rsid w:val="008D2637"/>
    <w:rsid w:val="008E5859"/>
    <w:rsid w:val="009477FC"/>
    <w:rsid w:val="009A07A5"/>
    <w:rsid w:val="00A40587"/>
    <w:rsid w:val="00A407BB"/>
    <w:rsid w:val="00A72A3C"/>
    <w:rsid w:val="00A838D0"/>
    <w:rsid w:val="00A95423"/>
    <w:rsid w:val="00AB4BDC"/>
    <w:rsid w:val="00AD380D"/>
    <w:rsid w:val="00AE7BD6"/>
    <w:rsid w:val="00B16B76"/>
    <w:rsid w:val="00B41441"/>
    <w:rsid w:val="00B450E5"/>
    <w:rsid w:val="00BA0FA5"/>
    <w:rsid w:val="00C14976"/>
    <w:rsid w:val="00C15E3E"/>
    <w:rsid w:val="00C276C0"/>
    <w:rsid w:val="00C609BA"/>
    <w:rsid w:val="00CB6502"/>
    <w:rsid w:val="00CD6620"/>
    <w:rsid w:val="00CF692B"/>
    <w:rsid w:val="00D20928"/>
    <w:rsid w:val="00D31C27"/>
    <w:rsid w:val="00D34526"/>
    <w:rsid w:val="00D37DBF"/>
    <w:rsid w:val="00D6197B"/>
    <w:rsid w:val="00DB6008"/>
    <w:rsid w:val="00DD5899"/>
    <w:rsid w:val="00DD6756"/>
    <w:rsid w:val="00E266D5"/>
    <w:rsid w:val="00EA7A23"/>
    <w:rsid w:val="00F12034"/>
    <w:rsid w:val="00FC138A"/>
    <w:rsid w:val="00FD0613"/>
    <w:rsid w:val="00FF49C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0F35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endnote reference" w:uiPriority="0"/>
    <w:lsdException w:name="endnote tex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73DB"/>
    <w:pPr>
      <w:spacing w:after="200" w:line="276" w:lineRule="auto"/>
    </w:pPr>
    <w:rPr>
      <w:rFonts w:ascii="Verdana" w:hAnsi="Verdana"/>
      <w:b/>
      <w:szCs w:val="22"/>
      <w:lang w:val="en-GB" w:eastAsia="en-GB"/>
    </w:rPr>
  </w:style>
  <w:style w:type="paragraph" w:styleId="Heading1">
    <w:name w:val="heading 1"/>
    <w:basedOn w:val="Normal"/>
    <w:next w:val="Normal"/>
    <w:link w:val="Heading1Char"/>
    <w:qFormat/>
    <w:rsid w:val="00412246"/>
    <w:pPr>
      <w:keepNext/>
      <w:numPr>
        <w:numId w:val="1"/>
      </w:numPr>
      <w:spacing w:before="240" w:after="240" w:line="240" w:lineRule="auto"/>
      <w:jc w:val="both"/>
      <w:outlineLvl w:val="0"/>
    </w:pPr>
    <w:rPr>
      <w:rFonts w:ascii="Times New Roman" w:eastAsia="Times New Roman" w:hAnsi="Times New Roman"/>
      <w:smallCaps/>
      <w:sz w:val="24"/>
      <w:szCs w:val="20"/>
      <w:lang w:val="fr-FR" w:eastAsia="en-US"/>
    </w:rPr>
  </w:style>
  <w:style w:type="paragraph" w:styleId="Heading2">
    <w:name w:val="heading 2"/>
    <w:basedOn w:val="Normal"/>
    <w:next w:val="Normal"/>
    <w:link w:val="Heading2Char"/>
    <w:qFormat/>
    <w:rsid w:val="00412246"/>
    <w:pPr>
      <w:keepNext/>
      <w:numPr>
        <w:ilvl w:val="1"/>
        <w:numId w:val="1"/>
      </w:numPr>
      <w:spacing w:after="240" w:line="240" w:lineRule="auto"/>
      <w:jc w:val="both"/>
      <w:outlineLvl w:val="1"/>
    </w:pPr>
    <w:rPr>
      <w:rFonts w:ascii="Times New Roman" w:eastAsia="Times New Roman" w:hAnsi="Times New Roman"/>
      <w:sz w:val="24"/>
      <w:szCs w:val="20"/>
      <w:lang w:val="fr-FR" w:eastAsia="en-US"/>
    </w:rPr>
  </w:style>
  <w:style w:type="paragraph" w:styleId="Heading3">
    <w:name w:val="heading 3"/>
    <w:basedOn w:val="Normal"/>
    <w:next w:val="Normal"/>
    <w:link w:val="Heading3Char"/>
    <w:qFormat/>
    <w:rsid w:val="00412246"/>
    <w:pPr>
      <w:keepNext/>
      <w:numPr>
        <w:ilvl w:val="2"/>
        <w:numId w:val="1"/>
      </w:numPr>
      <w:spacing w:after="240" w:line="240" w:lineRule="auto"/>
      <w:jc w:val="both"/>
      <w:outlineLvl w:val="2"/>
    </w:pPr>
    <w:rPr>
      <w:rFonts w:ascii="Times New Roman" w:eastAsia="Times New Roman" w:hAnsi="Times New Roman"/>
      <w:b w:val="0"/>
      <w:i/>
      <w:sz w:val="24"/>
      <w:szCs w:val="20"/>
      <w:lang w:val="fr-FR" w:eastAsia="en-US"/>
    </w:rPr>
  </w:style>
  <w:style w:type="paragraph" w:styleId="Heading4">
    <w:name w:val="heading 4"/>
    <w:basedOn w:val="Normal"/>
    <w:next w:val="Normal"/>
    <w:link w:val="Heading4Char"/>
    <w:qFormat/>
    <w:rsid w:val="00412246"/>
    <w:pPr>
      <w:keepNext/>
      <w:numPr>
        <w:ilvl w:val="3"/>
        <w:numId w:val="1"/>
      </w:numPr>
      <w:spacing w:after="240" w:line="240" w:lineRule="auto"/>
      <w:jc w:val="both"/>
      <w:outlineLvl w:val="3"/>
    </w:pPr>
    <w:rPr>
      <w:rFonts w:ascii="Times New Roman" w:eastAsia="Times New Roman" w:hAnsi="Times New Roman"/>
      <w:b w:val="0"/>
      <w:sz w:val="24"/>
      <w:szCs w:val="20"/>
      <w:lang w:val="fr-FR" w:eastAsia="en-US"/>
    </w:rPr>
  </w:style>
  <w:style w:type="paragraph" w:styleId="Heading5">
    <w:name w:val="heading 5"/>
    <w:basedOn w:val="Normal"/>
    <w:next w:val="Normal"/>
    <w:link w:val="Heading5Char"/>
    <w:qFormat/>
    <w:rsid w:val="00412246"/>
    <w:pPr>
      <w:numPr>
        <w:ilvl w:val="4"/>
        <w:numId w:val="1"/>
      </w:numPr>
      <w:spacing w:before="240" w:after="60" w:line="240" w:lineRule="auto"/>
      <w:jc w:val="both"/>
      <w:outlineLvl w:val="4"/>
    </w:pPr>
    <w:rPr>
      <w:rFonts w:ascii="Arial" w:eastAsia="Times New Roman" w:hAnsi="Arial"/>
      <w:b w:val="0"/>
      <w:sz w:val="22"/>
      <w:szCs w:val="20"/>
      <w:lang w:val="fr-FR" w:eastAsia="en-US"/>
    </w:rPr>
  </w:style>
  <w:style w:type="paragraph" w:styleId="Heading6">
    <w:name w:val="heading 6"/>
    <w:basedOn w:val="Normal"/>
    <w:next w:val="Normal"/>
    <w:link w:val="Heading6Char"/>
    <w:qFormat/>
    <w:rsid w:val="00412246"/>
    <w:pPr>
      <w:numPr>
        <w:ilvl w:val="5"/>
        <w:numId w:val="1"/>
      </w:numPr>
      <w:spacing w:before="240" w:after="60" w:line="240" w:lineRule="auto"/>
      <w:jc w:val="both"/>
      <w:outlineLvl w:val="5"/>
    </w:pPr>
    <w:rPr>
      <w:rFonts w:ascii="Arial" w:eastAsia="Times New Roman" w:hAnsi="Arial"/>
      <w:b w:val="0"/>
      <w:i/>
      <w:sz w:val="22"/>
      <w:szCs w:val="20"/>
      <w:lang w:val="fr-FR" w:eastAsia="en-US"/>
    </w:rPr>
  </w:style>
  <w:style w:type="paragraph" w:styleId="Heading7">
    <w:name w:val="heading 7"/>
    <w:basedOn w:val="Normal"/>
    <w:next w:val="Normal"/>
    <w:link w:val="Heading7Char"/>
    <w:qFormat/>
    <w:rsid w:val="00412246"/>
    <w:pPr>
      <w:numPr>
        <w:ilvl w:val="6"/>
        <w:numId w:val="1"/>
      </w:numPr>
      <w:spacing w:before="240" w:after="60" w:line="240" w:lineRule="auto"/>
      <w:jc w:val="both"/>
      <w:outlineLvl w:val="6"/>
    </w:pPr>
    <w:rPr>
      <w:rFonts w:ascii="Arial" w:eastAsia="Times New Roman" w:hAnsi="Arial"/>
      <w:b w:val="0"/>
      <w:szCs w:val="20"/>
      <w:lang w:val="fr-FR" w:eastAsia="en-US"/>
    </w:rPr>
  </w:style>
  <w:style w:type="paragraph" w:styleId="Heading8">
    <w:name w:val="heading 8"/>
    <w:basedOn w:val="Normal"/>
    <w:next w:val="Normal"/>
    <w:link w:val="Heading8Char"/>
    <w:qFormat/>
    <w:rsid w:val="00412246"/>
    <w:pPr>
      <w:numPr>
        <w:ilvl w:val="7"/>
        <w:numId w:val="1"/>
      </w:numPr>
      <w:spacing w:before="240" w:after="60" w:line="240" w:lineRule="auto"/>
      <w:jc w:val="both"/>
      <w:outlineLvl w:val="7"/>
    </w:pPr>
    <w:rPr>
      <w:rFonts w:ascii="Arial" w:eastAsia="Times New Roman" w:hAnsi="Arial"/>
      <w:b w:val="0"/>
      <w:i/>
      <w:szCs w:val="20"/>
      <w:lang w:val="fr-FR" w:eastAsia="en-US"/>
    </w:rPr>
  </w:style>
  <w:style w:type="paragraph" w:styleId="Heading9">
    <w:name w:val="heading 9"/>
    <w:basedOn w:val="Normal"/>
    <w:next w:val="Normal"/>
    <w:link w:val="Heading9Char"/>
    <w:qFormat/>
    <w:rsid w:val="00412246"/>
    <w:pPr>
      <w:numPr>
        <w:ilvl w:val="8"/>
        <w:numId w:val="1"/>
      </w:numPr>
      <w:spacing w:before="240" w:after="60" w:line="240" w:lineRule="auto"/>
      <w:jc w:val="both"/>
      <w:outlineLvl w:val="8"/>
    </w:pPr>
    <w:rPr>
      <w:rFonts w:ascii="Arial" w:eastAsia="Times New Roman" w:hAnsi="Arial"/>
      <w:b w:val="0"/>
      <w:i/>
      <w:sz w:val="18"/>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73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73DB"/>
  </w:style>
  <w:style w:type="paragraph" w:styleId="Footer">
    <w:name w:val="footer"/>
    <w:basedOn w:val="Normal"/>
    <w:link w:val="FooterChar"/>
    <w:unhideWhenUsed/>
    <w:rsid w:val="002873DB"/>
    <w:pPr>
      <w:tabs>
        <w:tab w:val="center" w:pos="4513"/>
        <w:tab w:val="right" w:pos="9026"/>
      </w:tabs>
      <w:spacing w:after="0" w:line="240" w:lineRule="auto"/>
    </w:pPr>
  </w:style>
  <w:style w:type="character" w:customStyle="1" w:styleId="FooterChar">
    <w:name w:val="Footer Char"/>
    <w:basedOn w:val="DefaultParagraphFont"/>
    <w:link w:val="Footer"/>
    <w:rsid w:val="002873DB"/>
  </w:style>
  <w:style w:type="table" w:styleId="TableGrid">
    <w:name w:val="Table Grid"/>
    <w:basedOn w:val="TableNormal"/>
    <w:uiPriority w:val="59"/>
    <w:rsid w:val="00366E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8B1DC2"/>
    <w:rPr>
      <w:vertAlign w:val="superscript"/>
    </w:rPr>
  </w:style>
  <w:style w:type="paragraph" w:styleId="FootnoteText">
    <w:name w:val="footnote text"/>
    <w:basedOn w:val="Normal"/>
    <w:link w:val="FootnoteTextChar"/>
    <w:semiHidden/>
    <w:rsid w:val="008B1DC2"/>
    <w:pPr>
      <w:spacing w:after="240" w:line="240" w:lineRule="auto"/>
      <w:ind w:left="357" w:hanging="357"/>
      <w:jc w:val="both"/>
    </w:pPr>
    <w:rPr>
      <w:rFonts w:ascii="Times New Roman" w:eastAsia="Times New Roman" w:hAnsi="Times New Roman"/>
      <w:b w:val="0"/>
      <w:szCs w:val="20"/>
      <w:lang w:eastAsia="ko-KR"/>
    </w:rPr>
  </w:style>
  <w:style w:type="character" w:customStyle="1" w:styleId="FootnoteTextChar">
    <w:name w:val="Footnote Text Char"/>
    <w:link w:val="FootnoteText"/>
    <w:semiHidden/>
    <w:rsid w:val="008B1DC2"/>
    <w:rPr>
      <w:rFonts w:ascii="Times New Roman" w:eastAsia="Times New Roman" w:hAnsi="Times New Roman"/>
      <w:lang w:val="en-GB" w:eastAsia="ko-KR"/>
    </w:rPr>
  </w:style>
  <w:style w:type="character" w:styleId="Strong">
    <w:name w:val="Strong"/>
    <w:uiPriority w:val="22"/>
    <w:qFormat/>
    <w:rsid w:val="004601B6"/>
    <w:rPr>
      <w:b/>
      <w:bCs/>
    </w:rPr>
  </w:style>
  <w:style w:type="character" w:styleId="Hyperlink">
    <w:name w:val="Hyperlink"/>
    <w:rsid w:val="00CF692B"/>
    <w:rPr>
      <w:color w:val="0000FF"/>
      <w:u w:val="single"/>
    </w:rPr>
  </w:style>
  <w:style w:type="character" w:styleId="CommentReference">
    <w:name w:val="annotation reference"/>
    <w:uiPriority w:val="99"/>
    <w:semiHidden/>
    <w:unhideWhenUsed/>
    <w:rsid w:val="00B16B76"/>
    <w:rPr>
      <w:sz w:val="16"/>
      <w:szCs w:val="16"/>
    </w:rPr>
  </w:style>
  <w:style w:type="paragraph" w:styleId="CommentText">
    <w:name w:val="annotation text"/>
    <w:basedOn w:val="Normal"/>
    <w:link w:val="CommentTextChar"/>
    <w:uiPriority w:val="99"/>
    <w:semiHidden/>
    <w:unhideWhenUsed/>
    <w:rsid w:val="00B16B76"/>
    <w:rPr>
      <w:szCs w:val="20"/>
    </w:rPr>
  </w:style>
  <w:style w:type="character" w:customStyle="1" w:styleId="CommentTextChar">
    <w:name w:val="Comment Text Char"/>
    <w:link w:val="CommentText"/>
    <w:uiPriority w:val="99"/>
    <w:semiHidden/>
    <w:rsid w:val="00B16B76"/>
    <w:rPr>
      <w:rFonts w:ascii="Verdana" w:hAnsi="Verdana"/>
      <w:b/>
      <w:lang w:val="en-GB" w:eastAsia="en-GB"/>
    </w:rPr>
  </w:style>
  <w:style w:type="paragraph" w:styleId="CommentSubject">
    <w:name w:val="annotation subject"/>
    <w:basedOn w:val="CommentText"/>
    <w:next w:val="CommentText"/>
    <w:link w:val="CommentSubjectChar"/>
    <w:uiPriority w:val="99"/>
    <w:semiHidden/>
    <w:unhideWhenUsed/>
    <w:rsid w:val="00B16B76"/>
    <w:rPr>
      <w:bCs/>
    </w:rPr>
  </w:style>
  <w:style w:type="character" w:customStyle="1" w:styleId="CommentSubjectChar">
    <w:name w:val="Comment Subject Char"/>
    <w:link w:val="CommentSubject"/>
    <w:uiPriority w:val="99"/>
    <w:semiHidden/>
    <w:rsid w:val="00B16B76"/>
    <w:rPr>
      <w:rFonts w:ascii="Verdana" w:hAnsi="Verdana"/>
      <w:b/>
      <w:bCs/>
      <w:lang w:val="en-GB" w:eastAsia="en-GB"/>
    </w:rPr>
  </w:style>
  <w:style w:type="paragraph" w:styleId="BalloonText">
    <w:name w:val="Balloon Text"/>
    <w:basedOn w:val="Normal"/>
    <w:link w:val="BalloonTextChar"/>
    <w:uiPriority w:val="99"/>
    <w:semiHidden/>
    <w:unhideWhenUsed/>
    <w:rsid w:val="00B16B7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16B76"/>
    <w:rPr>
      <w:rFonts w:ascii="Tahoma" w:hAnsi="Tahoma" w:cs="Tahoma"/>
      <w:b/>
      <w:sz w:val="16"/>
      <w:szCs w:val="16"/>
      <w:lang w:val="en-GB" w:eastAsia="en-GB"/>
    </w:rPr>
  </w:style>
  <w:style w:type="character" w:customStyle="1" w:styleId="Heading1Char">
    <w:name w:val="Heading 1 Char"/>
    <w:link w:val="Heading1"/>
    <w:rsid w:val="00412246"/>
    <w:rPr>
      <w:rFonts w:ascii="Times New Roman" w:eastAsia="Times New Roman" w:hAnsi="Times New Roman"/>
      <w:b/>
      <w:smallCaps/>
      <w:sz w:val="24"/>
      <w:lang w:val="fr-FR" w:eastAsia="en-US"/>
    </w:rPr>
  </w:style>
  <w:style w:type="character" w:customStyle="1" w:styleId="Heading2Char">
    <w:name w:val="Heading 2 Char"/>
    <w:link w:val="Heading2"/>
    <w:rsid w:val="00412246"/>
    <w:rPr>
      <w:rFonts w:ascii="Times New Roman" w:eastAsia="Times New Roman" w:hAnsi="Times New Roman"/>
      <w:b/>
      <w:sz w:val="24"/>
      <w:lang w:val="fr-FR" w:eastAsia="en-US"/>
    </w:rPr>
  </w:style>
  <w:style w:type="character" w:customStyle="1" w:styleId="Heading3Char">
    <w:name w:val="Heading 3 Char"/>
    <w:link w:val="Heading3"/>
    <w:rsid w:val="00412246"/>
    <w:rPr>
      <w:rFonts w:ascii="Times New Roman" w:eastAsia="Times New Roman" w:hAnsi="Times New Roman"/>
      <w:i/>
      <w:sz w:val="24"/>
      <w:lang w:val="fr-FR" w:eastAsia="en-US"/>
    </w:rPr>
  </w:style>
  <w:style w:type="character" w:customStyle="1" w:styleId="Heading4Char">
    <w:name w:val="Heading 4 Char"/>
    <w:link w:val="Heading4"/>
    <w:rsid w:val="00412246"/>
    <w:rPr>
      <w:rFonts w:ascii="Times New Roman" w:eastAsia="Times New Roman" w:hAnsi="Times New Roman"/>
      <w:sz w:val="24"/>
      <w:lang w:val="fr-FR" w:eastAsia="en-US"/>
    </w:rPr>
  </w:style>
  <w:style w:type="character" w:customStyle="1" w:styleId="Heading5Char">
    <w:name w:val="Heading 5 Char"/>
    <w:link w:val="Heading5"/>
    <w:rsid w:val="00412246"/>
    <w:rPr>
      <w:rFonts w:ascii="Arial" w:eastAsia="Times New Roman" w:hAnsi="Arial"/>
      <w:sz w:val="22"/>
      <w:lang w:val="fr-FR" w:eastAsia="en-US"/>
    </w:rPr>
  </w:style>
  <w:style w:type="character" w:customStyle="1" w:styleId="Heading6Char">
    <w:name w:val="Heading 6 Char"/>
    <w:link w:val="Heading6"/>
    <w:rsid w:val="00412246"/>
    <w:rPr>
      <w:rFonts w:ascii="Arial" w:eastAsia="Times New Roman" w:hAnsi="Arial"/>
      <w:i/>
      <w:sz w:val="22"/>
      <w:lang w:val="fr-FR" w:eastAsia="en-US"/>
    </w:rPr>
  </w:style>
  <w:style w:type="character" w:customStyle="1" w:styleId="Heading7Char">
    <w:name w:val="Heading 7 Char"/>
    <w:link w:val="Heading7"/>
    <w:rsid w:val="00412246"/>
    <w:rPr>
      <w:rFonts w:ascii="Arial" w:eastAsia="Times New Roman" w:hAnsi="Arial"/>
      <w:lang w:val="fr-FR" w:eastAsia="en-US"/>
    </w:rPr>
  </w:style>
  <w:style w:type="character" w:customStyle="1" w:styleId="Heading8Char">
    <w:name w:val="Heading 8 Char"/>
    <w:link w:val="Heading8"/>
    <w:rsid w:val="00412246"/>
    <w:rPr>
      <w:rFonts w:ascii="Arial" w:eastAsia="Times New Roman" w:hAnsi="Arial"/>
      <w:i/>
      <w:lang w:val="fr-FR" w:eastAsia="en-US"/>
    </w:rPr>
  </w:style>
  <w:style w:type="character" w:customStyle="1" w:styleId="Heading9Char">
    <w:name w:val="Heading 9 Char"/>
    <w:link w:val="Heading9"/>
    <w:rsid w:val="00412246"/>
    <w:rPr>
      <w:rFonts w:ascii="Arial" w:eastAsia="Times New Roman" w:hAnsi="Arial"/>
      <w:i/>
      <w:sz w:val="18"/>
      <w:lang w:val="fr-FR" w:eastAsia="en-US"/>
    </w:rPr>
  </w:style>
  <w:style w:type="paragraph" w:styleId="EndnoteText">
    <w:name w:val="endnote text"/>
    <w:basedOn w:val="Normal"/>
    <w:link w:val="EndnoteTextChar"/>
    <w:semiHidden/>
    <w:rsid w:val="00412246"/>
    <w:pPr>
      <w:spacing w:after="0" w:line="240" w:lineRule="auto"/>
    </w:pPr>
    <w:rPr>
      <w:rFonts w:ascii="Times New Roman" w:eastAsia="Times New Roman" w:hAnsi="Times New Roman"/>
      <w:b w:val="0"/>
      <w:szCs w:val="20"/>
    </w:rPr>
  </w:style>
  <w:style w:type="character" w:customStyle="1" w:styleId="EndnoteTextChar">
    <w:name w:val="Endnote Text Char"/>
    <w:link w:val="EndnoteText"/>
    <w:semiHidden/>
    <w:rsid w:val="00412246"/>
    <w:rPr>
      <w:rFonts w:ascii="Times New Roman" w:eastAsia="Times New Roman" w:hAnsi="Times New Roman"/>
      <w:lang w:val="en-GB" w:eastAsia="en-GB"/>
    </w:rPr>
  </w:style>
  <w:style w:type="character" w:styleId="EndnoteReference">
    <w:name w:val="endnote reference"/>
    <w:semiHidden/>
    <w:rsid w:val="00412246"/>
    <w:rPr>
      <w:vertAlign w:val="superscript"/>
    </w:rPr>
  </w:style>
  <w:style w:type="paragraph" w:styleId="ListNumber">
    <w:name w:val="List Number"/>
    <w:basedOn w:val="Normal"/>
    <w:rsid w:val="00412246"/>
    <w:pPr>
      <w:numPr>
        <w:numId w:val="2"/>
      </w:numPr>
      <w:spacing w:before="60" w:after="60" w:line="300" w:lineRule="auto"/>
    </w:pPr>
    <w:rPr>
      <w:rFonts w:eastAsia="Times New Roman"/>
      <w:b w:val="0"/>
      <w:sz w:val="2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endnote reference" w:uiPriority="0"/>
    <w:lsdException w:name="endnote tex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73DB"/>
    <w:pPr>
      <w:spacing w:after="200" w:line="276" w:lineRule="auto"/>
    </w:pPr>
    <w:rPr>
      <w:rFonts w:ascii="Verdana" w:hAnsi="Verdana"/>
      <w:b/>
      <w:szCs w:val="22"/>
      <w:lang w:val="en-GB" w:eastAsia="en-GB"/>
    </w:rPr>
  </w:style>
  <w:style w:type="paragraph" w:styleId="Heading1">
    <w:name w:val="heading 1"/>
    <w:basedOn w:val="Normal"/>
    <w:next w:val="Normal"/>
    <w:link w:val="Heading1Char"/>
    <w:qFormat/>
    <w:rsid w:val="00412246"/>
    <w:pPr>
      <w:keepNext/>
      <w:numPr>
        <w:numId w:val="1"/>
      </w:numPr>
      <w:spacing w:before="240" w:after="240" w:line="240" w:lineRule="auto"/>
      <w:jc w:val="both"/>
      <w:outlineLvl w:val="0"/>
    </w:pPr>
    <w:rPr>
      <w:rFonts w:ascii="Times New Roman" w:eastAsia="Times New Roman" w:hAnsi="Times New Roman"/>
      <w:smallCaps/>
      <w:sz w:val="24"/>
      <w:szCs w:val="20"/>
      <w:lang w:val="fr-FR" w:eastAsia="en-US"/>
    </w:rPr>
  </w:style>
  <w:style w:type="paragraph" w:styleId="Heading2">
    <w:name w:val="heading 2"/>
    <w:basedOn w:val="Normal"/>
    <w:next w:val="Normal"/>
    <w:link w:val="Heading2Char"/>
    <w:qFormat/>
    <w:rsid w:val="00412246"/>
    <w:pPr>
      <w:keepNext/>
      <w:numPr>
        <w:ilvl w:val="1"/>
        <w:numId w:val="1"/>
      </w:numPr>
      <w:spacing w:after="240" w:line="240" w:lineRule="auto"/>
      <w:jc w:val="both"/>
      <w:outlineLvl w:val="1"/>
    </w:pPr>
    <w:rPr>
      <w:rFonts w:ascii="Times New Roman" w:eastAsia="Times New Roman" w:hAnsi="Times New Roman"/>
      <w:sz w:val="24"/>
      <w:szCs w:val="20"/>
      <w:lang w:val="fr-FR" w:eastAsia="en-US"/>
    </w:rPr>
  </w:style>
  <w:style w:type="paragraph" w:styleId="Heading3">
    <w:name w:val="heading 3"/>
    <w:basedOn w:val="Normal"/>
    <w:next w:val="Normal"/>
    <w:link w:val="Heading3Char"/>
    <w:qFormat/>
    <w:rsid w:val="00412246"/>
    <w:pPr>
      <w:keepNext/>
      <w:numPr>
        <w:ilvl w:val="2"/>
        <w:numId w:val="1"/>
      </w:numPr>
      <w:spacing w:after="240" w:line="240" w:lineRule="auto"/>
      <w:jc w:val="both"/>
      <w:outlineLvl w:val="2"/>
    </w:pPr>
    <w:rPr>
      <w:rFonts w:ascii="Times New Roman" w:eastAsia="Times New Roman" w:hAnsi="Times New Roman"/>
      <w:b w:val="0"/>
      <w:i/>
      <w:sz w:val="24"/>
      <w:szCs w:val="20"/>
      <w:lang w:val="fr-FR" w:eastAsia="en-US"/>
    </w:rPr>
  </w:style>
  <w:style w:type="paragraph" w:styleId="Heading4">
    <w:name w:val="heading 4"/>
    <w:basedOn w:val="Normal"/>
    <w:next w:val="Normal"/>
    <w:link w:val="Heading4Char"/>
    <w:qFormat/>
    <w:rsid w:val="00412246"/>
    <w:pPr>
      <w:keepNext/>
      <w:numPr>
        <w:ilvl w:val="3"/>
        <w:numId w:val="1"/>
      </w:numPr>
      <w:spacing w:after="240" w:line="240" w:lineRule="auto"/>
      <w:jc w:val="both"/>
      <w:outlineLvl w:val="3"/>
    </w:pPr>
    <w:rPr>
      <w:rFonts w:ascii="Times New Roman" w:eastAsia="Times New Roman" w:hAnsi="Times New Roman"/>
      <w:b w:val="0"/>
      <w:sz w:val="24"/>
      <w:szCs w:val="20"/>
      <w:lang w:val="fr-FR" w:eastAsia="en-US"/>
    </w:rPr>
  </w:style>
  <w:style w:type="paragraph" w:styleId="Heading5">
    <w:name w:val="heading 5"/>
    <w:basedOn w:val="Normal"/>
    <w:next w:val="Normal"/>
    <w:link w:val="Heading5Char"/>
    <w:qFormat/>
    <w:rsid w:val="00412246"/>
    <w:pPr>
      <w:numPr>
        <w:ilvl w:val="4"/>
        <w:numId w:val="1"/>
      </w:numPr>
      <w:spacing w:before="240" w:after="60" w:line="240" w:lineRule="auto"/>
      <w:jc w:val="both"/>
      <w:outlineLvl w:val="4"/>
    </w:pPr>
    <w:rPr>
      <w:rFonts w:ascii="Arial" w:eastAsia="Times New Roman" w:hAnsi="Arial"/>
      <w:b w:val="0"/>
      <w:sz w:val="22"/>
      <w:szCs w:val="20"/>
      <w:lang w:val="fr-FR" w:eastAsia="en-US"/>
    </w:rPr>
  </w:style>
  <w:style w:type="paragraph" w:styleId="Heading6">
    <w:name w:val="heading 6"/>
    <w:basedOn w:val="Normal"/>
    <w:next w:val="Normal"/>
    <w:link w:val="Heading6Char"/>
    <w:qFormat/>
    <w:rsid w:val="00412246"/>
    <w:pPr>
      <w:numPr>
        <w:ilvl w:val="5"/>
        <w:numId w:val="1"/>
      </w:numPr>
      <w:spacing w:before="240" w:after="60" w:line="240" w:lineRule="auto"/>
      <w:jc w:val="both"/>
      <w:outlineLvl w:val="5"/>
    </w:pPr>
    <w:rPr>
      <w:rFonts w:ascii="Arial" w:eastAsia="Times New Roman" w:hAnsi="Arial"/>
      <w:b w:val="0"/>
      <w:i/>
      <w:sz w:val="22"/>
      <w:szCs w:val="20"/>
      <w:lang w:val="fr-FR" w:eastAsia="en-US"/>
    </w:rPr>
  </w:style>
  <w:style w:type="paragraph" w:styleId="Heading7">
    <w:name w:val="heading 7"/>
    <w:basedOn w:val="Normal"/>
    <w:next w:val="Normal"/>
    <w:link w:val="Heading7Char"/>
    <w:qFormat/>
    <w:rsid w:val="00412246"/>
    <w:pPr>
      <w:numPr>
        <w:ilvl w:val="6"/>
        <w:numId w:val="1"/>
      </w:numPr>
      <w:spacing w:before="240" w:after="60" w:line="240" w:lineRule="auto"/>
      <w:jc w:val="both"/>
      <w:outlineLvl w:val="6"/>
    </w:pPr>
    <w:rPr>
      <w:rFonts w:ascii="Arial" w:eastAsia="Times New Roman" w:hAnsi="Arial"/>
      <w:b w:val="0"/>
      <w:szCs w:val="20"/>
      <w:lang w:val="fr-FR" w:eastAsia="en-US"/>
    </w:rPr>
  </w:style>
  <w:style w:type="paragraph" w:styleId="Heading8">
    <w:name w:val="heading 8"/>
    <w:basedOn w:val="Normal"/>
    <w:next w:val="Normal"/>
    <w:link w:val="Heading8Char"/>
    <w:qFormat/>
    <w:rsid w:val="00412246"/>
    <w:pPr>
      <w:numPr>
        <w:ilvl w:val="7"/>
        <w:numId w:val="1"/>
      </w:numPr>
      <w:spacing w:before="240" w:after="60" w:line="240" w:lineRule="auto"/>
      <w:jc w:val="both"/>
      <w:outlineLvl w:val="7"/>
    </w:pPr>
    <w:rPr>
      <w:rFonts w:ascii="Arial" w:eastAsia="Times New Roman" w:hAnsi="Arial"/>
      <w:b w:val="0"/>
      <w:i/>
      <w:szCs w:val="20"/>
      <w:lang w:val="fr-FR" w:eastAsia="en-US"/>
    </w:rPr>
  </w:style>
  <w:style w:type="paragraph" w:styleId="Heading9">
    <w:name w:val="heading 9"/>
    <w:basedOn w:val="Normal"/>
    <w:next w:val="Normal"/>
    <w:link w:val="Heading9Char"/>
    <w:qFormat/>
    <w:rsid w:val="00412246"/>
    <w:pPr>
      <w:numPr>
        <w:ilvl w:val="8"/>
        <w:numId w:val="1"/>
      </w:numPr>
      <w:spacing w:before="240" w:after="60" w:line="240" w:lineRule="auto"/>
      <w:jc w:val="both"/>
      <w:outlineLvl w:val="8"/>
    </w:pPr>
    <w:rPr>
      <w:rFonts w:ascii="Arial" w:eastAsia="Times New Roman" w:hAnsi="Arial"/>
      <w:b w:val="0"/>
      <w:i/>
      <w:sz w:val="18"/>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73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73DB"/>
  </w:style>
  <w:style w:type="paragraph" w:styleId="Footer">
    <w:name w:val="footer"/>
    <w:basedOn w:val="Normal"/>
    <w:link w:val="FooterChar"/>
    <w:unhideWhenUsed/>
    <w:rsid w:val="002873DB"/>
    <w:pPr>
      <w:tabs>
        <w:tab w:val="center" w:pos="4513"/>
        <w:tab w:val="right" w:pos="9026"/>
      </w:tabs>
      <w:spacing w:after="0" w:line="240" w:lineRule="auto"/>
    </w:pPr>
  </w:style>
  <w:style w:type="character" w:customStyle="1" w:styleId="FooterChar">
    <w:name w:val="Footer Char"/>
    <w:basedOn w:val="DefaultParagraphFont"/>
    <w:link w:val="Footer"/>
    <w:rsid w:val="002873DB"/>
  </w:style>
  <w:style w:type="table" w:styleId="TableGrid">
    <w:name w:val="Table Grid"/>
    <w:basedOn w:val="TableNormal"/>
    <w:uiPriority w:val="59"/>
    <w:rsid w:val="00366E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8B1DC2"/>
    <w:rPr>
      <w:vertAlign w:val="superscript"/>
    </w:rPr>
  </w:style>
  <w:style w:type="paragraph" w:styleId="FootnoteText">
    <w:name w:val="footnote text"/>
    <w:basedOn w:val="Normal"/>
    <w:link w:val="FootnoteTextChar"/>
    <w:semiHidden/>
    <w:rsid w:val="008B1DC2"/>
    <w:pPr>
      <w:spacing w:after="240" w:line="240" w:lineRule="auto"/>
      <w:ind w:left="357" w:hanging="357"/>
      <w:jc w:val="both"/>
    </w:pPr>
    <w:rPr>
      <w:rFonts w:ascii="Times New Roman" w:eastAsia="Times New Roman" w:hAnsi="Times New Roman"/>
      <w:b w:val="0"/>
      <w:szCs w:val="20"/>
      <w:lang w:eastAsia="ko-KR"/>
    </w:rPr>
  </w:style>
  <w:style w:type="character" w:customStyle="1" w:styleId="FootnoteTextChar">
    <w:name w:val="Footnote Text Char"/>
    <w:link w:val="FootnoteText"/>
    <w:semiHidden/>
    <w:rsid w:val="008B1DC2"/>
    <w:rPr>
      <w:rFonts w:ascii="Times New Roman" w:eastAsia="Times New Roman" w:hAnsi="Times New Roman"/>
      <w:lang w:val="en-GB" w:eastAsia="ko-KR"/>
    </w:rPr>
  </w:style>
  <w:style w:type="character" w:styleId="Strong">
    <w:name w:val="Strong"/>
    <w:uiPriority w:val="22"/>
    <w:qFormat/>
    <w:rsid w:val="004601B6"/>
    <w:rPr>
      <w:b/>
      <w:bCs/>
    </w:rPr>
  </w:style>
  <w:style w:type="character" w:styleId="Hyperlink">
    <w:name w:val="Hyperlink"/>
    <w:rsid w:val="00CF692B"/>
    <w:rPr>
      <w:color w:val="0000FF"/>
      <w:u w:val="single"/>
    </w:rPr>
  </w:style>
  <w:style w:type="character" w:styleId="CommentReference">
    <w:name w:val="annotation reference"/>
    <w:uiPriority w:val="99"/>
    <w:semiHidden/>
    <w:unhideWhenUsed/>
    <w:rsid w:val="00B16B76"/>
    <w:rPr>
      <w:sz w:val="16"/>
      <w:szCs w:val="16"/>
    </w:rPr>
  </w:style>
  <w:style w:type="paragraph" w:styleId="CommentText">
    <w:name w:val="annotation text"/>
    <w:basedOn w:val="Normal"/>
    <w:link w:val="CommentTextChar"/>
    <w:uiPriority w:val="99"/>
    <w:semiHidden/>
    <w:unhideWhenUsed/>
    <w:rsid w:val="00B16B76"/>
    <w:rPr>
      <w:szCs w:val="20"/>
    </w:rPr>
  </w:style>
  <w:style w:type="character" w:customStyle="1" w:styleId="CommentTextChar">
    <w:name w:val="Comment Text Char"/>
    <w:link w:val="CommentText"/>
    <w:uiPriority w:val="99"/>
    <w:semiHidden/>
    <w:rsid w:val="00B16B76"/>
    <w:rPr>
      <w:rFonts w:ascii="Verdana" w:hAnsi="Verdana"/>
      <w:b/>
      <w:lang w:val="en-GB" w:eastAsia="en-GB"/>
    </w:rPr>
  </w:style>
  <w:style w:type="paragraph" w:styleId="CommentSubject">
    <w:name w:val="annotation subject"/>
    <w:basedOn w:val="CommentText"/>
    <w:next w:val="CommentText"/>
    <w:link w:val="CommentSubjectChar"/>
    <w:uiPriority w:val="99"/>
    <w:semiHidden/>
    <w:unhideWhenUsed/>
    <w:rsid w:val="00B16B76"/>
    <w:rPr>
      <w:bCs/>
    </w:rPr>
  </w:style>
  <w:style w:type="character" w:customStyle="1" w:styleId="CommentSubjectChar">
    <w:name w:val="Comment Subject Char"/>
    <w:link w:val="CommentSubject"/>
    <w:uiPriority w:val="99"/>
    <w:semiHidden/>
    <w:rsid w:val="00B16B76"/>
    <w:rPr>
      <w:rFonts w:ascii="Verdana" w:hAnsi="Verdana"/>
      <w:b/>
      <w:bCs/>
      <w:lang w:val="en-GB" w:eastAsia="en-GB"/>
    </w:rPr>
  </w:style>
  <w:style w:type="paragraph" w:styleId="BalloonText">
    <w:name w:val="Balloon Text"/>
    <w:basedOn w:val="Normal"/>
    <w:link w:val="BalloonTextChar"/>
    <w:uiPriority w:val="99"/>
    <w:semiHidden/>
    <w:unhideWhenUsed/>
    <w:rsid w:val="00B16B7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16B76"/>
    <w:rPr>
      <w:rFonts w:ascii="Tahoma" w:hAnsi="Tahoma" w:cs="Tahoma"/>
      <w:b/>
      <w:sz w:val="16"/>
      <w:szCs w:val="16"/>
      <w:lang w:val="en-GB" w:eastAsia="en-GB"/>
    </w:rPr>
  </w:style>
  <w:style w:type="character" w:customStyle="1" w:styleId="Heading1Char">
    <w:name w:val="Heading 1 Char"/>
    <w:link w:val="Heading1"/>
    <w:rsid w:val="00412246"/>
    <w:rPr>
      <w:rFonts w:ascii="Times New Roman" w:eastAsia="Times New Roman" w:hAnsi="Times New Roman"/>
      <w:b/>
      <w:smallCaps/>
      <w:sz w:val="24"/>
      <w:lang w:val="fr-FR" w:eastAsia="en-US"/>
    </w:rPr>
  </w:style>
  <w:style w:type="character" w:customStyle="1" w:styleId="Heading2Char">
    <w:name w:val="Heading 2 Char"/>
    <w:link w:val="Heading2"/>
    <w:rsid w:val="00412246"/>
    <w:rPr>
      <w:rFonts w:ascii="Times New Roman" w:eastAsia="Times New Roman" w:hAnsi="Times New Roman"/>
      <w:b/>
      <w:sz w:val="24"/>
      <w:lang w:val="fr-FR" w:eastAsia="en-US"/>
    </w:rPr>
  </w:style>
  <w:style w:type="character" w:customStyle="1" w:styleId="Heading3Char">
    <w:name w:val="Heading 3 Char"/>
    <w:link w:val="Heading3"/>
    <w:rsid w:val="00412246"/>
    <w:rPr>
      <w:rFonts w:ascii="Times New Roman" w:eastAsia="Times New Roman" w:hAnsi="Times New Roman"/>
      <w:i/>
      <w:sz w:val="24"/>
      <w:lang w:val="fr-FR" w:eastAsia="en-US"/>
    </w:rPr>
  </w:style>
  <w:style w:type="character" w:customStyle="1" w:styleId="Heading4Char">
    <w:name w:val="Heading 4 Char"/>
    <w:link w:val="Heading4"/>
    <w:rsid w:val="00412246"/>
    <w:rPr>
      <w:rFonts w:ascii="Times New Roman" w:eastAsia="Times New Roman" w:hAnsi="Times New Roman"/>
      <w:sz w:val="24"/>
      <w:lang w:val="fr-FR" w:eastAsia="en-US"/>
    </w:rPr>
  </w:style>
  <w:style w:type="character" w:customStyle="1" w:styleId="Heading5Char">
    <w:name w:val="Heading 5 Char"/>
    <w:link w:val="Heading5"/>
    <w:rsid w:val="00412246"/>
    <w:rPr>
      <w:rFonts w:ascii="Arial" w:eastAsia="Times New Roman" w:hAnsi="Arial"/>
      <w:sz w:val="22"/>
      <w:lang w:val="fr-FR" w:eastAsia="en-US"/>
    </w:rPr>
  </w:style>
  <w:style w:type="character" w:customStyle="1" w:styleId="Heading6Char">
    <w:name w:val="Heading 6 Char"/>
    <w:link w:val="Heading6"/>
    <w:rsid w:val="00412246"/>
    <w:rPr>
      <w:rFonts w:ascii="Arial" w:eastAsia="Times New Roman" w:hAnsi="Arial"/>
      <w:i/>
      <w:sz w:val="22"/>
      <w:lang w:val="fr-FR" w:eastAsia="en-US"/>
    </w:rPr>
  </w:style>
  <w:style w:type="character" w:customStyle="1" w:styleId="Heading7Char">
    <w:name w:val="Heading 7 Char"/>
    <w:link w:val="Heading7"/>
    <w:rsid w:val="00412246"/>
    <w:rPr>
      <w:rFonts w:ascii="Arial" w:eastAsia="Times New Roman" w:hAnsi="Arial"/>
      <w:lang w:val="fr-FR" w:eastAsia="en-US"/>
    </w:rPr>
  </w:style>
  <w:style w:type="character" w:customStyle="1" w:styleId="Heading8Char">
    <w:name w:val="Heading 8 Char"/>
    <w:link w:val="Heading8"/>
    <w:rsid w:val="00412246"/>
    <w:rPr>
      <w:rFonts w:ascii="Arial" w:eastAsia="Times New Roman" w:hAnsi="Arial"/>
      <w:i/>
      <w:lang w:val="fr-FR" w:eastAsia="en-US"/>
    </w:rPr>
  </w:style>
  <w:style w:type="character" w:customStyle="1" w:styleId="Heading9Char">
    <w:name w:val="Heading 9 Char"/>
    <w:link w:val="Heading9"/>
    <w:rsid w:val="00412246"/>
    <w:rPr>
      <w:rFonts w:ascii="Arial" w:eastAsia="Times New Roman" w:hAnsi="Arial"/>
      <w:i/>
      <w:sz w:val="18"/>
      <w:lang w:val="fr-FR" w:eastAsia="en-US"/>
    </w:rPr>
  </w:style>
  <w:style w:type="paragraph" w:styleId="EndnoteText">
    <w:name w:val="endnote text"/>
    <w:basedOn w:val="Normal"/>
    <w:link w:val="EndnoteTextChar"/>
    <w:semiHidden/>
    <w:rsid w:val="00412246"/>
    <w:pPr>
      <w:spacing w:after="0" w:line="240" w:lineRule="auto"/>
    </w:pPr>
    <w:rPr>
      <w:rFonts w:ascii="Times New Roman" w:eastAsia="Times New Roman" w:hAnsi="Times New Roman"/>
      <w:b w:val="0"/>
      <w:szCs w:val="20"/>
    </w:rPr>
  </w:style>
  <w:style w:type="character" w:customStyle="1" w:styleId="EndnoteTextChar">
    <w:name w:val="Endnote Text Char"/>
    <w:link w:val="EndnoteText"/>
    <w:semiHidden/>
    <w:rsid w:val="00412246"/>
    <w:rPr>
      <w:rFonts w:ascii="Times New Roman" w:eastAsia="Times New Roman" w:hAnsi="Times New Roman"/>
      <w:lang w:val="en-GB" w:eastAsia="en-GB"/>
    </w:rPr>
  </w:style>
  <w:style w:type="character" w:styleId="EndnoteReference">
    <w:name w:val="endnote reference"/>
    <w:semiHidden/>
    <w:rsid w:val="00412246"/>
    <w:rPr>
      <w:vertAlign w:val="superscript"/>
    </w:rPr>
  </w:style>
  <w:style w:type="paragraph" w:styleId="ListNumber">
    <w:name w:val="List Number"/>
    <w:basedOn w:val="Normal"/>
    <w:rsid w:val="00412246"/>
    <w:pPr>
      <w:numPr>
        <w:numId w:val="2"/>
      </w:numPr>
      <w:spacing w:before="60" w:after="60" w:line="300" w:lineRule="auto"/>
    </w:pPr>
    <w:rPr>
      <w:rFonts w:eastAsia="Times New Roman"/>
      <w:b w:val="0"/>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5100509">
      <w:bodyDiv w:val="1"/>
      <w:marLeft w:val="0"/>
      <w:marRight w:val="0"/>
      <w:marTop w:val="0"/>
      <w:marBottom w:val="0"/>
      <w:divBdr>
        <w:top w:val="none" w:sz="0" w:space="0" w:color="auto"/>
        <w:left w:val="none" w:sz="0" w:space="0" w:color="auto"/>
        <w:bottom w:val="none" w:sz="0" w:space="0" w:color="auto"/>
        <w:right w:val="none" w:sz="0" w:space="0" w:color="auto"/>
      </w:divBdr>
      <w:divsChild>
        <w:div w:id="900940746">
          <w:marLeft w:val="0"/>
          <w:marRight w:val="0"/>
          <w:marTop w:val="0"/>
          <w:marBottom w:val="0"/>
          <w:divBdr>
            <w:top w:val="none" w:sz="0" w:space="0" w:color="auto"/>
            <w:left w:val="none" w:sz="0" w:space="0" w:color="auto"/>
            <w:bottom w:val="none" w:sz="0" w:space="0" w:color="auto"/>
            <w:right w:val="none" w:sz="0" w:space="0" w:color="auto"/>
          </w:divBdr>
          <w:divsChild>
            <w:div w:id="383331025">
              <w:marLeft w:val="0"/>
              <w:marRight w:val="0"/>
              <w:marTop w:val="0"/>
              <w:marBottom w:val="0"/>
              <w:divBdr>
                <w:top w:val="none" w:sz="0" w:space="0" w:color="auto"/>
                <w:left w:val="none" w:sz="0" w:space="0" w:color="auto"/>
                <w:bottom w:val="none" w:sz="0" w:space="0" w:color="auto"/>
                <w:right w:val="none" w:sz="0" w:space="0" w:color="auto"/>
              </w:divBdr>
              <w:divsChild>
                <w:div w:id="1386835359">
                  <w:marLeft w:val="0"/>
                  <w:marRight w:val="0"/>
                  <w:marTop w:val="0"/>
                  <w:marBottom w:val="0"/>
                  <w:divBdr>
                    <w:top w:val="none" w:sz="0" w:space="0" w:color="auto"/>
                    <w:left w:val="none" w:sz="0" w:space="0" w:color="auto"/>
                    <w:bottom w:val="none" w:sz="0" w:space="0" w:color="auto"/>
                    <w:right w:val="none" w:sz="0" w:space="0" w:color="auto"/>
                  </w:divBdr>
                  <w:divsChild>
                    <w:div w:id="1955210518">
                      <w:marLeft w:val="0"/>
                      <w:marRight w:val="0"/>
                      <w:marTop w:val="0"/>
                      <w:marBottom w:val="0"/>
                      <w:divBdr>
                        <w:top w:val="none" w:sz="0" w:space="0" w:color="auto"/>
                        <w:left w:val="none" w:sz="0" w:space="0" w:color="auto"/>
                        <w:bottom w:val="none" w:sz="0" w:space="0" w:color="auto"/>
                        <w:right w:val="none" w:sz="0" w:space="0" w:color="auto"/>
                      </w:divBdr>
                      <w:divsChild>
                        <w:div w:id="965894511">
                          <w:marLeft w:val="0"/>
                          <w:marRight w:val="-13725"/>
                          <w:marTop w:val="0"/>
                          <w:marBottom w:val="0"/>
                          <w:divBdr>
                            <w:top w:val="none" w:sz="0" w:space="0" w:color="auto"/>
                            <w:left w:val="none" w:sz="0" w:space="0" w:color="auto"/>
                            <w:bottom w:val="none" w:sz="0" w:space="0" w:color="auto"/>
                            <w:right w:val="none" w:sz="0" w:space="0" w:color="auto"/>
                          </w:divBdr>
                          <w:divsChild>
                            <w:div w:id="396171317">
                              <w:marLeft w:val="0"/>
                              <w:marRight w:val="0"/>
                              <w:marTop w:val="0"/>
                              <w:marBottom w:val="0"/>
                              <w:divBdr>
                                <w:top w:val="none" w:sz="0" w:space="0" w:color="auto"/>
                                <w:left w:val="none" w:sz="0" w:space="0" w:color="auto"/>
                                <w:bottom w:val="none" w:sz="0" w:space="0" w:color="auto"/>
                                <w:right w:val="none" w:sz="0" w:space="0" w:color="auto"/>
                              </w:divBdr>
                              <w:divsChild>
                                <w:div w:id="1499925919">
                                  <w:marLeft w:val="0"/>
                                  <w:marRight w:val="0"/>
                                  <w:marTop w:val="0"/>
                                  <w:marBottom w:val="0"/>
                                  <w:divBdr>
                                    <w:top w:val="none" w:sz="0" w:space="0" w:color="auto"/>
                                    <w:left w:val="none" w:sz="0" w:space="0" w:color="auto"/>
                                    <w:bottom w:val="none" w:sz="0" w:space="0" w:color="auto"/>
                                    <w:right w:val="none" w:sz="0" w:space="0" w:color="auto"/>
                                  </w:divBdr>
                                  <w:divsChild>
                                    <w:div w:id="573860033">
                                      <w:marLeft w:val="0"/>
                                      <w:marRight w:val="0"/>
                                      <w:marTop w:val="0"/>
                                      <w:marBottom w:val="0"/>
                                      <w:divBdr>
                                        <w:top w:val="none" w:sz="0" w:space="0" w:color="auto"/>
                                        <w:left w:val="none" w:sz="0" w:space="0" w:color="auto"/>
                                        <w:bottom w:val="none" w:sz="0" w:space="0" w:color="auto"/>
                                        <w:right w:val="none" w:sz="0" w:space="0" w:color="auto"/>
                                      </w:divBdr>
                                      <w:divsChild>
                                        <w:div w:id="1507750804">
                                          <w:marLeft w:val="0"/>
                                          <w:marRight w:val="0"/>
                                          <w:marTop w:val="0"/>
                                          <w:marBottom w:val="0"/>
                                          <w:divBdr>
                                            <w:top w:val="none" w:sz="0" w:space="0" w:color="auto"/>
                                            <w:left w:val="none" w:sz="0" w:space="0" w:color="auto"/>
                                            <w:bottom w:val="none" w:sz="0" w:space="0" w:color="auto"/>
                                            <w:right w:val="none" w:sz="0" w:space="0" w:color="auto"/>
                                          </w:divBdr>
                                          <w:divsChild>
                                            <w:div w:id="29190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98225215">
      <w:bodyDiv w:val="1"/>
      <w:marLeft w:val="0"/>
      <w:marRight w:val="0"/>
      <w:marTop w:val="0"/>
      <w:marBottom w:val="0"/>
      <w:divBdr>
        <w:top w:val="none" w:sz="0" w:space="0" w:color="auto"/>
        <w:left w:val="none" w:sz="0" w:space="0" w:color="auto"/>
        <w:bottom w:val="none" w:sz="0" w:space="0" w:color="auto"/>
        <w:right w:val="none" w:sz="0" w:space="0" w:color="auto"/>
      </w:divBdr>
      <w:divsChild>
        <w:div w:id="351416646">
          <w:marLeft w:val="0"/>
          <w:marRight w:val="0"/>
          <w:marTop w:val="0"/>
          <w:marBottom w:val="0"/>
          <w:divBdr>
            <w:top w:val="none" w:sz="0" w:space="0" w:color="auto"/>
            <w:left w:val="none" w:sz="0" w:space="0" w:color="auto"/>
            <w:bottom w:val="none" w:sz="0" w:space="0" w:color="auto"/>
            <w:right w:val="none" w:sz="0" w:space="0" w:color="auto"/>
          </w:divBdr>
          <w:divsChild>
            <w:div w:id="933439518">
              <w:marLeft w:val="0"/>
              <w:marRight w:val="0"/>
              <w:marTop w:val="0"/>
              <w:marBottom w:val="0"/>
              <w:divBdr>
                <w:top w:val="none" w:sz="0" w:space="0" w:color="auto"/>
                <w:left w:val="none" w:sz="0" w:space="0" w:color="auto"/>
                <w:bottom w:val="none" w:sz="0" w:space="0" w:color="auto"/>
                <w:right w:val="none" w:sz="0" w:space="0" w:color="auto"/>
              </w:divBdr>
              <w:divsChild>
                <w:div w:id="1936785860">
                  <w:marLeft w:val="0"/>
                  <w:marRight w:val="0"/>
                  <w:marTop w:val="0"/>
                  <w:marBottom w:val="0"/>
                  <w:divBdr>
                    <w:top w:val="none" w:sz="0" w:space="0" w:color="auto"/>
                    <w:left w:val="none" w:sz="0" w:space="0" w:color="auto"/>
                    <w:bottom w:val="none" w:sz="0" w:space="0" w:color="auto"/>
                    <w:right w:val="none" w:sz="0" w:space="0" w:color="auto"/>
                  </w:divBdr>
                  <w:divsChild>
                    <w:div w:id="1969630201">
                      <w:marLeft w:val="0"/>
                      <w:marRight w:val="0"/>
                      <w:marTop w:val="0"/>
                      <w:marBottom w:val="0"/>
                      <w:divBdr>
                        <w:top w:val="none" w:sz="0" w:space="0" w:color="auto"/>
                        <w:left w:val="none" w:sz="0" w:space="0" w:color="auto"/>
                        <w:bottom w:val="none" w:sz="0" w:space="0" w:color="auto"/>
                        <w:right w:val="none" w:sz="0" w:space="0" w:color="auto"/>
                      </w:divBdr>
                      <w:divsChild>
                        <w:div w:id="575867197">
                          <w:marLeft w:val="0"/>
                          <w:marRight w:val="-13725"/>
                          <w:marTop w:val="0"/>
                          <w:marBottom w:val="0"/>
                          <w:divBdr>
                            <w:top w:val="none" w:sz="0" w:space="0" w:color="auto"/>
                            <w:left w:val="none" w:sz="0" w:space="0" w:color="auto"/>
                            <w:bottom w:val="none" w:sz="0" w:space="0" w:color="auto"/>
                            <w:right w:val="none" w:sz="0" w:space="0" w:color="auto"/>
                          </w:divBdr>
                          <w:divsChild>
                            <w:div w:id="483283978">
                              <w:marLeft w:val="0"/>
                              <w:marRight w:val="0"/>
                              <w:marTop w:val="0"/>
                              <w:marBottom w:val="0"/>
                              <w:divBdr>
                                <w:top w:val="none" w:sz="0" w:space="0" w:color="auto"/>
                                <w:left w:val="none" w:sz="0" w:space="0" w:color="auto"/>
                                <w:bottom w:val="none" w:sz="0" w:space="0" w:color="auto"/>
                                <w:right w:val="none" w:sz="0" w:space="0" w:color="auto"/>
                              </w:divBdr>
                              <w:divsChild>
                                <w:div w:id="1225264083">
                                  <w:marLeft w:val="0"/>
                                  <w:marRight w:val="0"/>
                                  <w:marTop w:val="0"/>
                                  <w:marBottom w:val="0"/>
                                  <w:divBdr>
                                    <w:top w:val="none" w:sz="0" w:space="0" w:color="auto"/>
                                    <w:left w:val="none" w:sz="0" w:space="0" w:color="auto"/>
                                    <w:bottom w:val="none" w:sz="0" w:space="0" w:color="auto"/>
                                    <w:right w:val="none" w:sz="0" w:space="0" w:color="auto"/>
                                  </w:divBdr>
                                  <w:divsChild>
                                    <w:div w:id="1526211295">
                                      <w:marLeft w:val="0"/>
                                      <w:marRight w:val="0"/>
                                      <w:marTop w:val="0"/>
                                      <w:marBottom w:val="0"/>
                                      <w:divBdr>
                                        <w:top w:val="none" w:sz="0" w:space="0" w:color="auto"/>
                                        <w:left w:val="none" w:sz="0" w:space="0" w:color="auto"/>
                                        <w:bottom w:val="none" w:sz="0" w:space="0" w:color="auto"/>
                                        <w:right w:val="none" w:sz="0" w:space="0" w:color="auto"/>
                                      </w:divBdr>
                                      <w:divsChild>
                                        <w:div w:id="1792824782">
                                          <w:marLeft w:val="0"/>
                                          <w:marRight w:val="0"/>
                                          <w:marTop w:val="0"/>
                                          <w:marBottom w:val="0"/>
                                          <w:divBdr>
                                            <w:top w:val="none" w:sz="0" w:space="0" w:color="auto"/>
                                            <w:left w:val="none" w:sz="0" w:space="0" w:color="auto"/>
                                            <w:bottom w:val="none" w:sz="0" w:space="0" w:color="auto"/>
                                            <w:right w:val="none" w:sz="0" w:space="0" w:color="auto"/>
                                          </w:divBdr>
                                          <w:divsChild>
                                            <w:div w:id="193752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NEG192014@emsa.europa.eu"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E2351B-D7AF-414A-99BE-8CB8984D1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150</Words>
  <Characters>859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1007</CharactersWithSpaces>
  <SharedDoc>false</SharedDoc>
  <HLinks>
    <vt:vector size="6" baseType="variant">
      <vt:variant>
        <vt:i4>2293854</vt:i4>
      </vt:variant>
      <vt:variant>
        <vt:i4>0</vt:i4>
      </vt:variant>
      <vt:variant>
        <vt:i4>0</vt:i4>
      </vt:variant>
      <vt:variant>
        <vt:i4>5</vt:i4>
      </vt:variant>
      <vt:variant>
        <vt:lpwstr>mailto:xx1xx2@emsa.europa.eu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2014-05-08T12:49:00Z</dcterms:created>
  <dcterms:modified xsi:type="dcterms:W3CDTF">2014-05-08T12:49:00Z</dcterms:modified>
</cp:coreProperties>
</file>