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7824" w:rsidRDefault="00B71D3C" w:rsidP="00054A3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20" w:hanging="720"/>
        <w:jc w:val="center"/>
        <w:rPr>
          <w:b/>
          <w:sz w:val="22"/>
          <w:szCs w:val="22"/>
        </w:rPr>
      </w:pPr>
      <w:bookmarkStart w:id="0" w:name="_GoBack"/>
      <w:bookmarkEnd w:id="0"/>
      <w:r>
        <w:rPr>
          <w:b/>
          <w:sz w:val="22"/>
          <w:szCs w:val="22"/>
        </w:rPr>
        <w:t>Annex II</w:t>
      </w:r>
      <w:r w:rsidR="003E223A">
        <w:rPr>
          <w:b/>
          <w:sz w:val="22"/>
          <w:szCs w:val="22"/>
        </w:rPr>
        <w:t xml:space="preserve"> – Bid Template</w:t>
      </w:r>
    </w:p>
    <w:p w:rsidR="005D029E" w:rsidRDefault="005D029E" w:rsidP="00375C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20" w:hanging="720"/>
        <w:jc w:val="center"/>
        <w:rPr>
          <w:b/>
          <w:szCs w:val="20"/>
        </w:rPr>
      </w:pPr>
    </w:p>
    <w:p w:rsidR="005D029E" w:rsidRPr="003E223A" w:rsidRDefault="005D029E" w:rsidP="00054A3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20" w:hanging="720"/>
        <w:jc w:val="center"/>
        <w:rPr>
          <w:b/>
          <w:szCs w:val="20"/>
        </w:rPr>
      </w:pPr>
      <w:r>
        <w:rPr>
          <w:b/>
          <w:szCs w:val="20"/>
        </w:rPr>
        <w:t>A</w:t>
      </w:r>
      <w:r w:rsidR="003E223A" w:rsidRPr="003E223A">
        <w:rPr>
          <w:b/>
          <w:szCs w:val="20"/>
        </w:rPr>
        <w:t xml:space="preserve">ttached to the Invitation to Tender N° EMSA/OP/05/2014 </w:t>
      </w:r>
      <w:r w:rsidR="008F216C">
        <w:rPr>
          <w:b/>
          <w:szCs w:val="20"/>
        </w:rPr>
        <w:t>for</w:t>
      </w:r>
      <w:r w:rsidR="003E223A" w:rsidRPr="003E223A">
        <w:rPr>
          <w:b/>
          <w:szCs w:val="20"/>
        </w:rPr>
        <w:t xml:space="preserve"> </w:t>
      </w:r>
      <w:r w:rsidR="001F255A" w:rsidRPr="001F255A">
        <w:rPr>
          <w:b/>
          <w:szCs w:val="20"/>
        </w:rPr>
        <w:t>multiple framework contracts in cascade for the supply of oil dispersant</w:t>
      </w:r>
    </w:p>
    <w:p w:rsidR="00FE521D" w:rsidRPr="00FE521D" w:rsidRDefault="00FE521D" w:rsidP="00375C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20" w:hanging="720"/>
        <w:jc w:val="center"/>
        <w:rPr>
          <w:szCs w:val="20"/>
        </w:rPr>
      </w:pPr>
    </w:p>
    <w:p w:rsidR="00EC04BE" w:rsidRDefault="00EC04BE" w:rsidP="008F216C">
      <w:pPr>
        <w:spacing w:before="0" w:after="120" w:line="240" w:lineRule="auto"/>
        <w:jc w:val="center"/>
        <w:rPr>
          <w:b/>
          <w:szCs w:val="20"/>
          <w:lang w:eastAsia="en-GB"/>
        </w:rPr>
      </w:pPr>
    </w:p>
    <w:p w:rsidR="008F216C" w:rsidRPr="003E223A" w:rsidRDefault="008F216C" w:rsidP="008F216C">
      <w:pPr>
        <w:spacing w:before="0" w:after="120" w:line="240" w:lineRule="auto"/>
        <w:jc w:val="center"/>
        <w:rPr>
          <w:b/>
          <w:szCs w:val="20"/>
          <w:lang w:eastAsia="en-GB"/>
        </w:rPr>
      </w:pPr>
      <w:r w:rsidRPr="003E223A">
        <w:rPr>
          <w:b/>
          <w:szCs w:val="20"/>
          <w:lang w:eastAsia="en-GB"/>
        </w:rPr>
        <w:t>In case of Individual submission</w:t>
      </w:r>
    </w:p>
    <w:p w:rsidR="008F216C" w:rsidRPr="00054A3F" w:rsidRDefault="008F216C" w:rsidP="008F216C">
      <w:pPr>
        <w:spacing w:before="0" w:after="120" w:line="240" w:lineRule="auto"/>
        <w:jc w:val="center"/>
        <w:rPr>
          <w:b/>
          <w:szCs w:val="20"/>
          <w:u w:val="single"/>
          <w:lang w:eastAsia="en-GB"/>
        </w:rPr>
      </w:pPr>
      <w:r w:rsidRPr="00054A3F">
        <w:rPr>
          <w:b/>
          <w:szCs w:val="20"/>
          <w:u w:val="single"/>
          <w:lang w:eastAsia="en-GB"/>
        </w:rPr>
        <w:t>Name of the company</w:t>
      </w:r>
    </w:p>
    <w:p w:rsidR="008F216C" w:rsidRPr="008153B1" w:rsidRDefault="008F216C" w:rsidP="008F216C">
      <w:pPr>
        <w:spacing w:before="0" w:after="200" w:line="276" w:lineRule="auto"/>
        <w:ind w:left="720"/>
        <w:contextualSpacing/>
        <w:jc w:val="center"/>
        <w:rPr>
          <w:i/>
        </w:rPr>
      </w:pPr>
      <w:r w:rsidRPr="008153B1">
        <w:rPr>
          <w:i/>
        </w:rPr>
        <w:t>(</w:t>
      </w:r>
      <w:r w:rsidR="00EC04BE">
        <w:rPr>
          <w:i/>
        </w:rPr>
        <w:t xml:space="preserve">Corresponding to the one indicated in the </w:t>
      </w:r>
      <w:r>
        <w:rPr>
          <w:i/>
        </w:rPr>
        <w:t>Legal Entity</w:t>
      </w:r>
      <w:r w:rsidR="00EC04BE">
        <w:rPr>
          <w:i/>
        </w:rPr>
        <w:t xml:space="preserve"> </w:t>
      </w:r>
      <w:r w:rsidRPr="008153B1">
        <w:rPr>
          <w:i/>
        </w:rPr>
        <w:t>form)</w:t>
      </w:r>
    </w:p>
    <w:p w:rsidR="008F216C" w:rsidRDefault="008F216C" w:rsidP="008F216C">
      <w:pPr>
        <w:spacing w:before="0" w:after="120" w:line="240" w:lineRule="auto"/>
        <w:jc w:val="center"/>
        <w:rPr>
          <w:b/>
          <w:szCs w:val="20"/>
          <w:lang w:eastAsia="en-GB"/>
        </w:rPr>
      </w:pPr>
    </w:p>
    <w:p w:rsidR="00EC04BE" w:rsidRDefault="00EC04BE" w:rsidP="008F216C">
      <w:pPr>
        <w:spacing w:before="0" w:after="120" w:line="240" w:lineRule="auto"/>
        <w:jc w:val="center"/>
        <w:rPr>
          <w:b/>
          <w:szCs w:val="20"/>
          <w:lang w:eastAsia="en-GB"/>
        </w:rPr>
      </w:pPr>
    </w:p>
    <w:p w:rsidR="00EC04BE" w:rsidRDefault="00EC04BE" w:rsidP="008F216C">
      <w:pPr>
        <w:spacing w:before="0" w:after="120" w:line="240" w:lineRule="auto"/>
        <w:jc w:val="center"/>
        <w:rPr>
          <w:b/>
          <w:szCs w:val="20"/>
          <w:lang w:eastAsia="en-GB"/>
        </w:rPr>
      </w:pPr>
    </w:p>
    <w:p w:rsidR="00EC04BE" w:rsidRDefault="00EC04BE" w:rsidP="008F216C">
      <w:pPr>
        <w:spacing w:before="0" w:after="120" w:line="240" w:lineRule="auto"/>
        <w:jc w:val="center"/>
        <w:rPr>
          <w:b/>
          <w:szCs w:val="20"/>
          <w:lang w:eastAsia="en-GB"/>
        </w:rPr>
      </w:pPr>
    </w:p>
    <w:p w:rsidR="00EC04BE" w:rsidRDefault="00EC04BE" w:rsidP="008F216C">
      <w:pPr>
        <w:spacing w:before="0" w:after="120" w:line="240" w:lineRule="auto"/>
        <w:jc w:val="center"/>
        <w:rPr>
          <w:b/>
          <w:szCs w:val="20"/>
          <w:lang w:eastAsia="en-GB"/>
        </w:rPr>
      </w:pPr>
    </w:p>
    <w:p w:rsidR="00EC04BE" w:rsidRDefault="00EC04BE" w:rsidP="008F216C">
      <w:pPr>
        <w:spacing w:before="0" w:after="120" w:line="240" w:lineRule="auto"/>
        <w:jc w:val="center"/>
        <w:rPr>
          <w:b/>
          <w:szCs w:val="20"/>
          <w:lang w:eastAsia="en-GB"/>
        </w:rPr>
      </w:pPr>
    </w:p>
    <w:p w:rsidR="008F216C" w:rsidRDefault="008F216C" w:rsidP="008F216C">
      <w:pPr>
        <w:spacing w:before="0" w:after="120" w:line="240" w:lineRule="auto"/>
        <w:jc w:val="center"/>
        <w:rPr>
          <w:b/>
          <w:i/>
          <w:szCs w:val="20"/>
          <w:lang w:eastAsia="en-GB"/>
        </w:rPr>
      </w:pPr>
      <w:r w:rsidRPr="003E223A">
        <w:rPr>
          <w:b/>
          <w:szCs w:val="20"/>
          <w:lang w:eastAsia="en-GB"/>
        </w:rPr>
        <w:t>In case of Joint offer</w:t>
      </w:r>
      <w:r>
        <w:rPr>
          <w:b/>
          <w:szCs w:val="20"/>
          <w:lang w:eastAsia="en-GB"/>
        </w:rPr>
        <w:t xml:space="preserve"> </w:t>
      </w:r>
    </w:p>
    <w:p w:rsidR="008F216C" w:rsidRDefault="008F216C" w:rsidP="008F216C">
      <w:pPr>
        <w:spacing w:before="0" w:after="120" w:line="240" w:lineRule="auto"/>
        <w:jc w:val="center"/>
        <w:rPr>
          <w:i/>
          <w:szCs w:val="20"/>
          <w:lang w:eastAsia="en-GB"/>
        </w:rPr>
      </w:pPr>
      <w:r w:rsidRPr="008153B1">
        <w:rPr>
          <w:i/>
          <w:szCs w:val="20"/>
          <w:lang w:eastAsia="en-GB"/>
        </w:rPr>
        <w:t>(</w:t>
      </w:r>
      <w:r w:rsidR="00EC04BE">
        <w:rPr>
          <w:i/>
          <w:szCs w:val="20"/>
          <w:lang w:eastAsia="en-GB"/>
        </w:rPr>
        <w:t xml:space="preserve">Corresponding to the information in the </w:t>
      </w:r>
      <w:r w:rsidRPr="008153B1">
        <w:rPr>
          <w:i/>
          <w:szCs w:val="20"/>
          <w:lang w:eastAsia="en-GB"/>
        </w:rPr>
        <w:t xml:space="preserve">“Statement of subcontracting/joint offer) </w:t>
      </w:r>
    </w:p>
    <w:p w:rsidR="008F216C" w:rsidRPr="008153B1" w:rsidRDefault="008F216C" w:rsidP="008F216C">
      <w:pPr>
        <w:spacing w:before="0" w:after="120" w:line="240" w:lineRule="auto"/>
        <w:jc w:val="center"/>
        <w:rPr>
          <w:i/>
          <w:szCs w:val="20"/>
          <w:lang w:eastAsia="en-GB"/>
        </w:rPr>
      </w:pPr>
    </w:p>
    <w:p w:rsidR="008F216C" w:rsidRPr="003E223A" w:rsidRDefault="008F216C" w:rsidP="008F216C">
      <w:pPr>
        <w:spacing w:before="0" w:after="120" w:line="240" w:lineRule="auto"/>
        <w:jc w:val="left"/>
        <w:rPr>
          <w:szCs w:val="20"/>
          <w:lang w:eastAsia="en-GB"/>
        </w:rPr>
      </w:pPr>
      <w:r w:rsidRPr="00054A3F">
        <w:rPr>
          <w:b/>
          <w:szCs w:val="20"/>
          <w:u w:val="single"/>
          <w:lang w:eastAsia="en-GB"/>
        </w:rPr>
        <w:t>Name of Consortium</w:t>
      </w:r>
      <w:r w:rsidRPr="003E223A">
        <w:rPr>
          <w:szCs w:val="20"/>
          <w:lang w:eastAsia="en-GB"/>
        </w:rPr>
        <w:t xml:space="preserve"> </w:t>
      </w:r>
      <w:r w:rsidRPr="003E223A">
        <w:rPr>
          <w:i/>
          <w:szCs w:val="20"/>
          <w:lang w:eastAsia="en-GB"/>
        </w:rPr>
        <w:t>(if applicable)</w:t>
      </w:r>
    </w:p>
    <w:p w:rsidR="008F216C" w:rsidRPr="003E223A" w:rsidRDefault="008F216C" w:rsidP="008F216C">
      <w:pPr>
        <w:spacing w:before="0" w:after="120" w:line="240" w:lineRule="auto"/>
        <w:jc w:val="left"/>
        <w:rPr>
          <w:b/>
          <w:szCs w:val="20"/>
          <w:lang w:eastAsia="en-GB"/>
        </w:rPr>
      </w:pPr>
    </w:p>
    <w:p w:rsidR="008F216C" w:rsidRPr="00054A3F" w:rsidRDefault="008F216C" w:rsidP="008F216C">
      <w:pPr>
        <w:spacing w:before="0" w:after="120" w:line="240" w:lineRule="auto"/>
        <w:jc w:val="left"/>
        <w:rPr>
          <w:b/>
          <w:szCs w:val="20"/>
          <w:u w:val="single"/>
          <w:lang w:eastAsia="en-GB"/>
        </w:rPr>
      </w:pPr>
      <w:r w:rsidRPr="00054A3F">
        <w:rPr>
          <w:b/>
          <w:szCs w:val="20"/>
          <w:u w:val="single"/>
          <w:lang w:eastAsia="en-GB"/>
        </w:rPr>
        <w:t>Names of the subcontractors</w:t>
      </w:r>
    </w:p>
    <w:p w:rsidR="008F216C" w:rsidRDefault="008F216C" w:rsidP="008F216C">
      <w:pPr>
        <w:spacing w:before="0" w:after="120" w:line="240" w:lineRule="auto"/>
        <w:jc w:val="left"/>
        <w:rPr>
          <w:szCs w:val="20"/>
          <w:u w:val="single"/>
          <w:lang w:eastAsia="en-GB"/>
        </w:rPr>
      </w:pPr>
      <w:r>
        <w:rPr>
          <w:szCs w:val="20"/>
          <w:u w:val="single"/>
          <w:lang w:eastAsia="en-GB"/>
        </w:rPr>
        <w:t>-</w:t>
      </w:r>
    </w:p>
    <w:p w:rsidR="008F216C" w:rsidRDefault="008F216C" w:rsidP="008F216C">
      <w:pPr>
        <w:spacing w:before="0" w:after="120" w:line="240" w:lineRule="auto"/>
        <w:jc w:val="left"/>
        <w:rPr>
          <w:szCs w:val="20"/>
          <w:u w:val="single"/>
          <w:lang w:eastAsia="en-GB"/>
        </w:rPr>
      </w:pPr>
      <w:r>
        <w:rPr>
          <w:szCs w:val="20"/>
          <w:u w:val="single"/>
          <w:lang w:eastAsia="en-GB"/>
        </w:rPr>
        <w:t>-</w:t>
      </w:r>
    </w:p>
    <w:p w:rsidR="00EC04BE" w:rsidRDefault="00EC04BE" w:rsidP="008F216C">
      <w:pPr>
        <w:spacing w:before="0" w:after="120" w:line="240" w:lineRule="auto"/>
        <w:jc w:val="left"/>
        <w:rPr>
          <w:szCs w:val="20"/>
          <w:u w:val="single"/>
          <w:lang w:eastAsia="en-GB"/>
        </w:rPr>
      </w:pPr>
    </w:p>
    <w:p w:rsidR="00EC04BE" w:rsidRDefault="00EC04BE" w:rsidP="008F216C">
      <w:pPr>
        <w:spacing w:before="0" w:after="120" w:line="240" w:lineRule="auto"/>
        <w:jc w:val="left"/>
        <w:rPr>
          <w:szCs w:val="20"/>
          <w:u w:val="single"/>
          <w:lang w:eastAsia="en-GB"/>
        </w:rPr>
      </w:pPr>
    </w:p>
    <w:p w:rsidR="00EC04BE" w:rsidRDefault="00EC04BE" w:rsidP="008F216C">
      <w:pPr>
        <w:spacing w:before="0" w:after="120" w:line="240" w:lineRule="auto"/>
        <w:jc w:val="left"/>
        <w:rPr>
          <w:szCs w:val="20"/>
          <w:u w:val="single"/>
          <w:lang w:eastAsia="en-GB"/>
        </w:rPr>
      </w:pPr>
    </w:p>
    <w:p w:rsidR="00EC04BE" w:rsidRDefault="00EC04BE" w:rsidP="008F216C">
      <w:pPr>
        <w:spacing w:before="0" w:after="120" w:line="240" w:lineRule="auto"/>
        <w:jc w:val="left"/>
        <w:rPr>
          <w:szCs w:val="20"/>
          <w:u w:val="single"/>
          <w:lang w:eastAsia="en-GB"/>
        </w:rPr>
      </w:pPr>
    </w:p>
    <w:p w:rsidR="00EC04BE" w:rsidRDefault="00EC04BE" w:rsidP="008F216C">
      <w:pPr>
        <w:spacing w:before="0" w:after="120" w:line="240" w:lineRule="auto"/>
        <w:jc w:val="left"/>
        <w:rPr>
          <w:szCs w:val="20"/>
          <w:u w:val="single"/>
          <w:lang w:eastAsia="en-GB"/>
        </w:rPr>
      </w:pPr>
    </w:p>
    <w:p w:rsidR="00EC04BE" w:rsidRDefault="00EC04BE" w:rsidP="008F216C">
      <w:pPr>
        <w:spacing w:before="0" w:after="120" w:line="240" w:lineRule="auto"/>
        <w:jc w:val="left"/>
        <w:rPr>
          <w:szCs w:val="20"/>
          <w:u w:val="single"/>
          <w:lang w:eastAsia="en-GB"/>
        </w:rPr>
      </w:pPr>
    </w:p>
    <w:p w:rsidR="00EC04BE" w:rsidRDefault="00EC04BE" w:rsidP="008F216C">
      <w:pPr>
        <w:spacing w:before="0" w:after="120" w:line="240" w:lineRule="auto"/>
        <w:jc w:val="left"/>
        <w:rPr>
          <w:szCs w:val="20"/>
          <w:u w:val="single"/>
          <w:lang w:eastAsia="en-GB"/>
        </w:rPr>
      </w:pPr>
    </w:p>
    <w:p w:rsidR="00EC04BE" w:rsidRDefault="00EC04BE" w:rsidP="008F216C">
      <w:pPr>
        <w:spacing w:before="0" w:after="120" w:line="240" w:lineRule="auto"/>
        <w:jc w:val="left"/>
        <w:rPr>
          <w:szCs w:val="20"/>
          <w:u w:val="single"/>
          <w:lang w:eastAsia="en-GB"/>
        </w:rPr>
      </w:pPr>
    </w:p>
    <w:p w:rsidR="008F216C" w:rsidRDefault="008F216C" w:rsidP="008F216C">
      <w:pPr>
        <w:spacing w:before="0" w:after="120" w:line="240" w:lineRule="auto"/>
        <w:jc w:val="left"/>
        <w:rPr>
          <w:szCs w:val="20"/>
          <w:u w:val="single"/>
          <w:lang w:eastAsia="en-GB"/>
        </w:rPr>
      </w:pPr>
    </w:p>
    <w:p w:rsidR="008F216C" w:rsidRDefault="008F216C" w:rsidP="008F216C">
      <w:pPr>
        <w:ind w:left="4248" w:firstLine="708"/>
        <w:jc w:val="center"/>
        <w:rPr>
          <w:b/>
        </w:rPr>
      </w:pPr>
      <w:r>
        <w:rPr>
          <w:b/>
        </w:rPr>
        <w:t>D</w:t>
      </w:r>
      <w:r w:rsidRPr="006A6302">
        <w:rPr>
          <w:b/>
        </w:rPr>
        <w:t>ate &amp; Signature</w:t>
      </w:r>
      <w:r>
        <w:rPr>
          <w:b/>
        </w:rPr>
        <w:t xml:space="preserve"> of the authorized representative</w:t>
      </w:r>
    </w:p>
    <w:p w:rsidR="008F216C" w:rsidRDefault="008F216C" w:rsidP="008F216C">
      <w:pPr>
        <w:pStyle w:val="Text1"/>
        <w:spacing w:after="0"/>
        <w:ind w:left="142"/>
        <w:rPr>
          <w:rFonts w:ascii="Verdana" w:hAnsi="Verdana"/>
          <w:sz w:val="20"/>
        </w:rPr>
      </w:pPr>
    </w:p>
    <w:p w:rsidR="008F216C" w:rsidRPr="007B7A72" w:rsidRDefault="008F216C" w:rsidP="008F216C">
      <w:pPr>
        <w:pStyle w:val="Text1"/>
        <w:spacing w:after="0"/>
        <w:ind w:left="2974" w:firstLine="566"/>
        <w:rPr>
          <w:rFonts w:ascii="Verdana" w:hAnsi="Verdana"/>
          <w:sz w:val="20"/>
        </w:rPr>
      </w:pPr>
      <w:r w:rsidRPr="007B7A72">
        <w:rPr>
          <w:rFonts w:ascii="Verdana" w:hAnsi="Verdana"/>
          <w:sz w:val="20"/>
        </w:rPr>
        <w:t xml:space="preserve">Done at  </w:t>
      </w:r>
      <w:r>
        <w:rPr>
          <w:rFonts w:ascii="Verdana" w:hAnsi="Verdana"/>
          <w:sz w:val="20"/>
        </w:rPr>
        <w:tab/>
      </w:r>
      <w:r>
        <w:rPr>
          <w:rFonts w:ascii="Verdana" w:hAnsi="Verdana"/>
          <w:sz w:val="20"/>
        </w:rPr>
        <w:tab/>
      </w:r>
      <w:proofErr w:type="gramStart"/>
      <w:r>
        <w:rPr>
          <w:rFonts w:ascii="Verdana" w:hAnsi="Verdana"/>
          <w:sz w:val="20"/>
        </w:rPr>
        <w:t>,</w:t>
      </w:r>
      <w:r w:rsidRPr="007B7A72">
        <w:rPr>
          <w:rFonts w:ascii="Verdana" w:hAnsi="Verdana"/>
          <w:sz w:val="20"/>
        </w:rPr>
        <w:t>on</w:t>
      </w:r>
      <w:proofErr w:type="gramEnd"/>
      <w:r w:rsidRPr="007B7A72">
        <w:rPr>
          <w:rFonts w:ascii="Verdana" w:hAnsi="Verdana"/>
          <w:sz w:val="20"/>
        </w:rPr>
        <w:t xml:space="preserve"> </w:t>
      </w:r>
      <w:r>
        <w:rPr>
          <w:rFonts w:ascii="Verdana" w:hAnsi="Verdana"/>
          <w:sz w:val="20"/>
        </w:rPr>
        <w:tab/>
      </w:r>
      <w:r>
        <w:rPr>
          <w:rFonts w:ascii="Verdana" w:hAnsi="Verdana"/>
          <w:sz w:val="20"/>
        </w:rPr>
        <w:tab/>
      </w:r>
      <w:r>
        <w:rPr>
          <w:rFonts w:ascii="Verdana" w:hAnsi="Verdana"/>
          <w:sz w:val="20"/>
        </w:rPr>
        <w:tab/>
      </w:r>
      <w:r w:rsidRPr="007B7A72">
        <w:rPr>
          <w:rFonts w:ascii="Verdana" w:hAnsi="Verdana"/>
          <w:sz w:val="20"/>
        </w:rPr>
        <w:t>201</w:t>
      </w:r>
      <w:r>
        <w:rPr>
          <w:rFonts w:ascii="Verdana" w:hAnsi="Verdana"/>
          <w:sz w:val="20"/>
        </w:rPr>
        <w:t>4</w:t>
      </w:r>
    </w:p>
    <w:p w:rsidR="00EC04BE" w:rsidRDefault="00EC04BE">
      <w:pPr>
        <w:spacing w:before="0" w:after="0" w:line="240" w:lineRule="auto"/>
        <w:jc w:val="left"/>
        <w:rPr>
          <w:szCs w:val="20"/>
        </w:rPr>
      </w:pPr>
      <w:r>
        <w:rPr>
          <w:szCs w:val="20"/>
        </w:rPr>
        <w:br w:type="page"/>
      </w:r>
    </w:p>
    <w:p w:rsidR="00FE521D" w:rsidRPr="00FE521D" w:rsidRDefault="00FE521D" w:rsidP="00FE521D">
      <w:pPr>
        <w:rPr>
          <w:szCs w:val="20"/>
        </w:rPr>
      </w:pPr>
    </w:p>
    <w:p w:rsidR="00903BA2" w:rsidRPr="00054A3F" w:rsidRDefault="00903BA2" w:rsidP="00054A3F">
      <w:pPr>
        <w:ind w:left="993" w:hanging="993"/>
        <w:jc w:val="center"/>
        <w:rPr>
          <w:b/>
          <w:sz w:val="22"/>
          <w:szCs w:val="22"/>
          <w:u w:val="single"/>
        </w:rPr>
      </w:pPr>
      <w:r w:rsidRPr="00054A3F">
        <w:rPr>
          <w:b/>
          <w:sz w:val="22"/>
          <w:szCs w:val="22"/>
          <w:u w:val="single"/>
        </w:rPr>
        <w:t>Table of content</w:t>
      </w:r>
      <w:r w:rsidR="00D254C1">
        <w:rPr>
          <w:b/>
          <w:sz w:val="22"/>
          <w:szCs w:val="22"/>
          <w:u w:val="single"/>
        </w:rPr>
        <w:t>s</w:t>
      </w:r>
    </w:p>
    <w:p w:rsidR="00903BA2" w:rsidRDefault="00903BA2" w:rsidP="002E0E7F">
      <w:pPr>
        <w:ind w:left="993" w:hanging="993"/>
        <w:rPr>
          <w:b/>
        </w:rPr>
      </w:pPr>
    </w:p>
    <w:p w:rsidR="00924273" w:rsidRDefault="00924273" w:rsidP="0052338B">
      <w:pPr>
        <w:ind w:left="1134" w:hanging="1134"/>
        <w:rPr>
          <w:b/>
        </w:rPr>
      </w:pPr>
      <w:r>
        <w:rPr>
          <w:b/>
        </w:rPr>
        <w:t xml:space="preserve">PART A: </w:t>
      </w:r>
      <w:r w:rsidR="000C77C8">
        <w:rPr>
          <w:b/>
        </w:rPr>
        <w:t>All the information and d</w:t>
      </w:r>
      <w:r w:rsidRPr="00924273">
        <w:rPr>
          <w:b/>
        </w:rPr>
        <w:t xml:space="preserve">ocuments relevant for the appraisal of the tenderer </w:t>
      </w:r>
      <w:r w:rsidR="00D254C1">
        <w:rPr>
          <w:b/>
        </w:rPr>
        <w:t xml:space="preserve">(exclusion criteria) </w:t>
      </w:r>
      <w:r w:rsidR="002E0E7F">
        <w:rPr>
          <w:b/>
        </w:rPr>
        <w:t xml:space="preserve">(Tender Specifications </w:t>
      </w:r>
      <w:r w:rsidRPr="00924273">
        <w:rPr>
          <w:b/>
        </w:rPr>
        <w:t>points 13, 14.2-14.3</w:t>
      </w:r>
      <w:r w:rsidR="002E0E7F">
        <w:rPr>
          <w:b/>
        </w:rPr>
        <w:t>)</w:t>
      </w:r>
    </w:p>
    <w:p w:rsidR="00924273" w:rsidRDefault="00924273" w:rsidP="00054A3F">
      <w:pPr>
        <w:ind w:left="1134" w:hanging="1134"/>
        <w:jc w:val="left"/>
        <w:rPr>
          <w:b/>
        </w:rPr>
      </w:pPr>
    </w:p>
    <w:p w:rsidR="00924273" w:rsidRDefault="00924273" w:rsidP="00054A3F">
      <w:pPr>
        <w:ind w:left="1134" w:hanging="1134"/>
        <w:jc w:val="left"/>
        <w:rPr>
          <w:b/>
        </w:rPr>
      </w:pPr>
    </w:p>
    <w:p w:rsidR="00924273" w:rsidRDefault="00924273" w:rsidP="00054A3F">
      <w:pPr>
        <w:ind w:left="1134" w:hanging="1134"/>
        <w:jc w:val="left"/>
        <w:rPr>
          <w:b/>
        </w:rPr>
      </w:pPr>
    </w:p>
    <w:p w:rsidR="00924273" w:rsidRDefault="00924273" w:rsidP="00054A3F">
      <w:pPr>
        <w:ind w:left="1134" w:hanging="1134"/>
        <w:rPr>
          <w:b/>
        </w:rPr>
      </w:pPr>
      <w:r>
        <w:rPr>
          <w:b/>
        </w:rPr>
        <w:t>PART B:</w:t>
      </w:r>
      <w:r w:rsidRPr="00924273">
        <w:rPr>
          <w:b/>
        </w:rPr>
        <w:t xml:space="preserve"> </w:t>
      </w:r>
      <w:r w:rsidR="000C77C8">
        <w:rPr>
          <w:b/>
        </w:rPr>
        <w:t>All the information and d</w:t>
      </w:r>
      <w:r w:rsidRPr="00924273">
        <w:rPr>
          <w:b/>
        </w:rPr>
        <w:t>ocuments relevant for the appraisal of the Economic and Financial capacity (selection criteria) of the tenderer (Tender Specifications point 14.4)</w:t>
      </w:r>
    </w:p>
    <w:p w:rsidR="00924273" w:rsidRDefault="00924273" w:rsidP="00054A3F">
      <w:pPr>
        <w:ind w:left="1134" w:hanging="1134"/>
        <w:jc w:val="left"/>
        <w:rPr>
          <w:b/>
        </w:rPr>
      </w:pPr>
    </w:p>
    <w:p w:rsidR="00924273" w:rsidRDefault="00924273" w:rsidP="00054A3F">
      <w:pPr>
        <w:ind w:left="1134" w:hanging="1134"/>
        <w:jc w:val="left"/>
        <w:rPr>
          <w:b/>
        </w:rPr>
      </w:pPr>
    </w:p>
    <w:p w:rsidR="00924273" w:rsidRDefault="00924273" w:rsidP="00054A3F">
      <w:pPr>
        <w:ind w:left="1134" w:hanging="1134"/>
        <w:jc w:val="left"/>
        <w:rPr>
          <w:b/>
        </w:rPr>
      </w:pPr>
    </w:p>
    <w:p w:rsidR="00924273" w:rsidRDefault="00924273" w:rsidP="00054A3F">
      <w:pPr>
        <w:ind w:left="1134" w:hanging="1134"/>
        <w:rPr>
          <w:b/>
        </w:rPr>
      </w:pPr>
      <w:r>
        <w:rPr>
          <w:b/>
        </w:rPr>
        <w:t xml:space="preserve">PART C: </w:t>
      </w:r>
      <w:r w:rsidR="000C77C8">
        <w:rPr>
          <w:b/>
        </w:rPr>
        <w:t>All the information and d</w:t>
      </w:r>
      <w:r w:rsidRPr="00924273">
        <w:rPr>
          <w:b/>
        </w:rPr>
        <w:t xml:space="preserve">ocuments relevant for the appraisal of the Technical and </w:t>
      </w:r>
      <w:r w:rsidR="002E0E7F">
        <w:rPr>
          <w:b/>
        </w:rPr>
        <w:t>P</w:t>
      </w:r>
      <w:r w:rsidRPr="00924273">
        <w:rPr>
          <w:b/>
        </w:rPr>
        <w:t>rofessional capacity (selection criteria) of the tenderer (Tender Specifications point 14.5)</w:t>
      </w:r>
    </w:p>
    <w:p w:rsidR="00924273" w:rsidRDefault="00924273" w:rsidP="00054A3F">
      <w:pPr>
        <w:ind w:left="1134" w:hanging="1134"/>
        <w:jc w:val="left"/>
        <w:rPr>
          <w:b/>
        </w:rPr>
      </w:pPr>
    </w:p>
    <w:p w:rsidR="00924273" w:rsidRDefault="00924273" w:rsidP="00054A3F">
      <w:pPr>
        <w:ind w:left="1134" w:hanging="1134"/>
        <w:jc w:val="left"/>
        <w:rPr>
          <w:b/>
        </w:rPr>
      </w:pPr>
    </w:p>
    <w:p w:rsidR="00924273" w:rsidRDefault="00924273" w:rsidP="00054A3F">
      <w:pPr>
        <w:ind w:left="1134" w:hanging="1134"/>
        <w:jc w:val="left"/>
        <w:rPr>
          <w:b/>
        </w:rPr>
      </w:pPr>
    </w:p>
    <w:p w:rsidR="00924273" w:rsidRDefault="00924273" w:rsidP="00054A3F">
      <w:pPr>
        <w:ind w:left="1134" w:hanging="1134"/>
        <w:rPr>
          <w:b/>
        </w:rPr>
      </w:pPr>
      <w:r>
        <w:rPr>
          <w:b/>
        </w:rPr>
        <w:t xml:space="preserve">PART D: </w:t>
      </w:r>
      <w:r w:rsidR="000C77C8">
        <w:rPr>
          <w:b/>
        </w:rPr>
        <w:t>All the information and d</w:t>
      </w:r>
      <w:r w:rsidRPr="00924273">
        <w:rPr>
          <w:b/>
        </w:rPr>
        <w:t>ocuments relevant for the appraisal of the</w:t>
      </w:r>
      <w:r w:rsidR="00744460">
        <w:rPr>
          <w:b/>
        </w:rPr>
        <w:t xml:space="preserve"> Quality</w:t>
      </w:r>
      <w:r w:rsidRPr="00924273">
        <w:rPr>
          <w:b/>
        </w:rPr>
        <w:t xml:space="preserve"> Award Criteria (Tender Specifications point 15)</w:t>
      </w:r>
    </w:p>
    <w:p w:rsidR="00924273" w:rsidRDefault="00924273" w:rsidP="00054A3F">
      <w:pPr>
        <w:ind w:left="1134" w:hanging="1134"/>
        <w:jc w:val="left"/>
        <w:rPr>
          <w:b/>
        </w:rPr>
      </w:pPr>
    </w:p>
    <w:p w:rsidR="00924273" w:rsidRDefault="00924273" w:rsidP="00054A3F">
      <w:pPr>
        <w:ind w:left="1134" w:hanging="1134"/>
        <w:jc w:val="left"/>
        <w:rPr>
          <w:b/>
        </w:rPr>
      </w:pPr>
    </w:p>
    <w:p w:rsidR="00924273" w:rsidRDefault="00924273" w:rsidP="00924273">
      <w:pPr>
        <w:ind w:left="993" w:hanging="993"/>
        <w:jc w:val="left"/>
        <w:rPr>
          <w:b/>
        </w:rPr>
      </w:pPr>
    </w:p>
    <w:p w:rsidR="00924273" w:rsidRDefault="00924273" w:rsidP="004608BD">
      <w:pPr>
        <w:jc w:val="center"/>
        <w:rPr>
          <w:b/>
        </w:rPr>
      </w:pPr>
    </w:p>
    <w:p w:rsidR="00924273" w:rsidRDefault="00924273" w:rsidP="004608BD">
      <w:pPr>
        <w:jc w:val="center"/>
        <w:rPr>
          <w:b/>
        </w:rPr>
      </w:pPr>
    </w:p>
    <w:p w:rsidR="00924273" w:rsidRDefault="00924273" w:rsidP="004608BD">
      <w:pPr>
        <w:jc w:val="center"/>
        <w:rPr>
          <w:b/>
        </w:rPr>
      </w:pPr>
    </w:p>
    <w:p w:rsidR="00924273" w:rsidRDefault="00924273" w:rsidP="004608BD">
      <w:pPr>
        <w:jc w:val="center"/>
        <w:rPr>
          <w:b/>
        </w:rPr>
      </w:pPr>
    </w:p>
    <w:p w:rsidR="00924273" w:rsidRDefault="00924273" w:rsidP="004608BD">
      <w:pPr>
        <w:jc w:val="center"/>
        <w:rPr>
          <w:b/>
        </w:rPr>
      </w:pPr>
    </w:p>
    <w:p w:rsidR="00924273" w:rsidRDefault="00924273" w:rsidP="004608BD">
      <w:pPr>
        <w:jc w:val="center"/>
        <w:rPr>
          <w:b/>
        </w:rPr>
      </w:pPr>
    </w:p>
    <w:p w:rsidR="00924273" w:rsidRDefault="00924273" w:rsidP="004608BD">
      <w:pPr>
        <w:jc w:val="center"/>
        <w:rPr>
          <w:b/>
        </w:rPr>
      </w:pPr>
    </w:p>
    <w:p w:rsidR="00924273" w:rsidRDefault="00924273" w:rsidP="004608BD">
      <w:pPr>
        <w:jc w:val="center"/>
        <w:rPr>
          <w:b/>
        </w:rPr>
      </w:pPr>
    </w:p>
    <w:p w:rsidR="00924273" w:rsidRDefault="00924273" w:rsidP="004608BD">
      <w:pPr>
        <w:jc w:val="center"/>
        <w:rPr>
          <w:b/>
        </w:rPr>
      </w:pPr>
    </w:p>
    <w:p w:rsidR="00924273" w:rsidRDefault="00924273" w:rsidP="004608BD">
      <w:pPr>
        <w:jc w:val="center"/>
        <w:rPr>
          <w:b/>
        </w:rPr>
      </w:pPr>
    </w:p>
    <w:p w:rsidR="00AD2D58" w:rsidRDefault="00AD2D58">
      <w:pPr>
        <w:spacing w:before="0" w:after="0" w:line="240" w:lineRule="auto"/>
        <w:jc w:val="left"/>
        <w:rPr>
          <w:b/>
        </w:rPr>
      </w:pPr>
      <w:r>
        <w:rPr>
          <w:b/>
        </w:rPr>
        <w:br w:type="page"/>
      </w:r>
    </w:p>
    <w:p w:rsidR="00FE521D" w:rsidRDefault="004608BD" w:rsidP="004608BD">
      <w:pPr>
        <w:jc w:val="center"/>
        <w:rPr>
          <w:b/>
        </w:rPr>
      </w:pPr>
      <w:r w:rsidRPr="004608BD">
        <w:rPr>
          <w:b/>
        </w:rPr>
        <w:lastRenderedPageBreak/>
        <w:t xml:space="preserve">PART A: </w:t>
      </w:r>
      <w:r w:rsidR="000C77C8">
        <w:rPr>
          <w:b/>
        </w:rPr>
        <w:t>All the information and d</w:t>
      </w:r>
      <w:r w:rsidR="000C77C8" w:rsidRPr="00924273">
        <w:rPr>
          <w:b/>
        </w:rPr>
        <w:t xml:space="preserve">ocuments </w:t>
      </w:r>
      <w:r w:rsidRPr="004608BD">
        <w:rPr>
          <w:b/>
        </w:rPr>
        <w:t xml:space="preserve">relevant for the appraisal of the tenderer </w:t>
      </w:r>
      <w:r w:rsidR="002E0E7F">
        <w:rPr>
          <w:b/>
        </w:rPr>
        <w:t>(Tender specifications</w:t>
      </w:r>
      <w:r w:rsidRPr="004608BD">
        <w:rPr>
          <w:b/>
        </w:rPr>
        <w:t xml:space="preserve"> points</w:t>
      </w:r>
      <w:r>
        <w:rPr>
          <w:b/>
        </w:rPr>
        <w:t xml:space="preserve"> 13, 14.2-14.3</w:t>
      </w:r>
      <w:r w:rsidR="00B16CA9">
        <w:rPr>
          <w:b/>
        </w:rPr>
        <w:t>- Exclusion Criteria</w:t>
      </w:r>
      <w:r w:rsidR="002E0E7F">
        <w:rPr>
          <w:b/>
        </w:rPr>
        <w:t>)</w:t>
      </w:r>
    </w:p>
    <w:p w:rsidR="004608BD" w:rsidRDefault="004608BD" w:rsidP="004608BD">
      <w:pPr>
        <w:jc w:val="center"/>
        <w:rPr>
          <w:b/>
        </w:rPr>
      </w:pPr>
    </w:p>
    <w:p w:rsidR="004608BD" w:rsidRDefault="004608BD" w:rsidP="004608BD">
      <w:pPr>
        <w:ind w:left="720"/>
        <w:contextualSpacing/>
        <w:jc w:val="left"/>
      </w:pPr>
    </w:p>
    <w:p w:rsidR="004608BD" w:rsidRPr="00054A3F" w:rsidRDefault="008F216C" w:rsidP="00054A3F">
      <w:pPr>
        <w:spacing w:before="0" w:after="200" w:line="276" w:lineRule="auto"/>
        <w:contextualSpacing/>
        <w:jc w:val="left"/>
        <w:rPr>
          <w:i/>
        </w:rPr>
      </w:pPr>
      <w:r w:rsidRPr="005D029E">
        <w:rPr>
          <w:i/>
        </w:rPr>
        <w:t>Please s</w:t>
      </w:r>
      <w:r w:rsidR="004608BD" w:rsidRPr="005D029E">
        <w:rPr>
          <w:i/>
        </w:rPr>
        <w:t>ubmit</w:t>
      </w:r>
      <w:r w:rsidR="00F755DC" w:rsidRPr="005D029E">
        <w:rPr>
          <w:i/>
        </w:rPr>
        <w:t xml:space="preserve"> relevant information and in any case </w:t>
      </w:r>
      <w:r w:rsidR="00B16CA9" w:rsidRPr="005D029E">
        <w:rPr>
          <w:i/>
        </w:rPr>
        <w:t xml:space="preserve">attach </w:t>
      </w:r>
      <w:r w:rsidR="004608BD" w:rsidRPr="005D029E">
        <w:rPr>
          <w:i/>
        </w:rPr>
        <w:t>the Declaration on Honour duly</w:t>
      </w:r>
      <w:r w:rsidR="004608BD" w:rsidRPr="00054A3F">
        <w:rPr>
          <w:i/>
        </w:rPr>
        <w:t xml:space="preserve"> filled in, dated and signed</w:t>
      </w:r>
      <w:r w:rsidR="00F755DC" w:rsidRPr="00B16CA9">
        <w:rPr>
          <w:i/>
        </w:rPr>
        <w:t xml:space="preserve"> and if available </w:t>
      </w:r>
      <w:r w:rsidR="00F755DC" w:rsidRPr="00054A3F">
        <w:rPr>
          <w:i/>
          <w:snapToGrid w:val="0"/>
          <w:color w:val="000000"/>
          <w:szCs w:val="20"/>
        </w:rPr>
        <w:t xml:space="preserve">additional proof evidencing eligibility as per point 14.3. If </w:t>
      </w:r>
      <w:r w:rsidR="00204C4D">
        <w:rPr>
          <w:i/>
          <w:snapToGrid w:val="0"/>
          <w:color w:val="000000"/>
          <w:szCs w:val="20"/>
        </w:rPr>
        <w:t xml:space="preserve">such </w:t>
      </w:r>
      <w:r w:rsidR="00F755DC" w:rsidRPr="00054A3F">
        <w:rPr>
          <w:i/>
          <w:snapToGrid w:val="0"/>
          <w:color w:val="000000"/>
          <w:szCs w:val="20"/>
        </w:rPr>
        <w:t xml:space="preserve">evidence has already been submitted please indicate in </w:t>
      </w:r>
      <w:r w:rsidR="00D254C1">
        <w:rPr>
          <w:i/>
          <w:snapToGrid w:val="0"/>
          <w:color w:val="000000"/>
          <w:szCs w:val="20"/>
        </w:rPr>
        <w:t>which</w:t>
      </w:r>
      <w:r w:rsidR="00D254C1" w:rsidRPr="00054A3F">
        <w:rPr>
          <w:i/>
          <w:snapToGrid w:val="0"/>
          <w:color w:val="000000"/>
          <w:szCs w:val="20"/>
        </w:rPr>
        <w:t xml:space="preserve"> </w:t>
      </w:r>
      <w:r w:rsidR="00F755DC" w:rsidRPr="00054A3F">
        <w:rPr>
          <w:i/>
          <w:snapToGrid w:val="0"/>
          <w:color w:val="000000"/>
          <w:szCs w:val="20"/>
        </w:rPr>
        <w:t>procurement procedure or contract it was submitted</w:t>
      </w:r>
      <w:r w:rsidR="00644547">
        <w:rPr>
          <w:i/>
          <w:snapToGrid w:val="0"/>
          <w:color w:val="000000"/>
          <w:szCs w:val="20"/>
        </w:rPr>
        <w:t xml:space="preserve">. </w:t>
      </w:r>
      <w:r w:rsidR="00F755DC" w:rsidRPr="00054A3F">
        <w:rPr>
          <w:i/>
          <w:snapToGrid w:val="0"/>
          <w:color w:val="000000"/>
          <w:szCs w:val="20"/>
        </w:rPr>
        <w:t>-</w:t>
      </w:r>
      <w:r w:rsidR="00644547">
        <w:rPr>
          <w:i/>
          <w:snapToGrid w:val="0"/>
          <w:color w:val="000000"/>
          <w:szCs w:val="20"/>
        </w:rPr>
        <w:t>T</w:t>
      </w:r>
      <w:r w:rsidR="00DB25E9">
        <w:rPr>
          <w:i/>
          <w:snapToGrid w:val="0"/>
          <w:color w:val="000000"/>
          <w:szCs w:val="20"/>
        </w:rPr>
        <w:t xml:space="preserve">he evidence must have been submitted </w:t>
      </w:r>
      <w:r w:rsidR="00F755DC" w:rsidRPr="00054A3F">
        <w:rPr>
          <w:i/>
          <w:snapToGrid w:val="0"/>
          <w:color w:val="000000"/>
          <w:szCs w:val="20"/>
        </w:rPr>
        <w:t xml:space="preserve">not more than </w:t>
      </w:r>
      <w:r w:rsidR="00DB25E9">
        <w:rPr>
          <w:i/>
          <w:snapToGrid w:val="0"/>
          <w:color w:val="000000"/>
          <w:szCs w:val="20"/>
        </w:rPr>
        <w:t>one</w:t>
      </w:r>
      <w:r w:rsidR="00DB25E9" w:rsidRPr="00054A3F">
        <w:rPr>
          <w:i/>
          <w:snapToGrid w:val="0"/>
          <w:color w:val="000000"/>
          <w:szCs w:val="20"/>
        </w:rPr>
        <w:t xml:space="preserve"> </w:t>
      </w:r>
      <w:r w:rsidR="00F755DC" w:rsidRPr="00054A3F">
        <w:rPr>
          <w:i/>
          <w:snapToGrid w:val="0"/>
          <w:color w:val="000000"/>
          <w:szCs w:val="20"/>
        </w:rPr>
        <w:t>year</w:t>
      </w:r>
      <w:r w:rsidR="00DB25E9">
        <w:rPr>
          <w:i/>
          <w:snapToGrid w:val="0"/>
          <w:color w:val="000000"/>
          <w:szCs w:val="20"/>
        </w:rPr>
        <w:t xml:space="preserve"> ago</w:t>
      </w:r>
      <w:r w:rsidR="0052338B">
        <w:rPr>
          <w:i/>
        </w:rPr>
        <w:t>.</w:t>
      </w:r>
    </w:p>
    <w:p w:rsidR="004608BD" w:rsidRDefault="004608BD" w:rsidP="004608BD">
      <w:pPr>
        <w:ind w:left="720"/>
        <w:contextualSpacing/>
        <w:jc w:val="left"/>
      </w:pPr>
    </w:p>
    <w:p w:rsidR="004608BD" w:rsidDel="008F216C" w:rsidRDefault="004608BD" w:rsidP="004608BD">
      <w:pPr>
        <w:jc w:val="left"/>
        <w:rPr>
          <w:szCs w:val="20"/>
        </w:rPr>
      </w:pPr>
    </w:p>
    <w:p w:rsidR="004608BD" w:rsidRPr="004608BD" w:rsidDel="008F216C" w:rsidRDefault="004608BD" w:rsidP="0052338B">
      <w:pPr>
        <w:spacing w:before="0" w:after="200" w:line="276" w:lineRule="auto"/>
        <w:ind w:left="360"/>
        <w:contextualSpacing/>
        <w:jc w:val="left"/>
      </w:pPr>
    </w:p>
    <w:p w:rsidR="004608BD" w:rsidRPr="004608BD" w:rsidDel="008F216C" w:rsidRDefault="004608BD" w:rsidP="004608BD">
      <w:pPr>
        <w:ind w:left="720"/>
        <w:jc w:val="left"/>
      </w:pPr>
    </w:p>
    <w:p w:rsidR="004608BD" w:rsidRPr="004608BD" w:rsidDel="008F216C" w:rsidRDefault="004608BD" w:rsidP="004608BD">
      <w:pPr>
        <w:ind w:left="720"/>
        <w:jc w:val="left"/>
      </w:pPr>
    </w:p>
    <w:p w:rsidR="004608BD" w:rsidRDefault="004608BD" w:rsidP="004608BD">
      <w:pPr>
        <w:jc w:val="left"/>
        <w:rPr>
          <w:szCs w:val="20"/>
        </w:rPr>
      </w:pPr>
    </w:p>
    <w:p w:rsidR="004608BD" w:rsidRDefault="004608BD" w:rsidP="004608BD">
      <w:pPr>
        <w:jc w:val="left"/>
        <w:rPr>
          <w:szCs w:val="20"/>
        </w:rPr>
      </w:pPr>
    </w:p>
    <w:p w:rsidR="004608BD" w:rsidRDefault="004608BD" w:rsidP="004608BD">
      <w:pPr>
        <w:jc w:val="left"/>
        <w:rPr>
          <w:szCs w:val="20"/>
        </w:rPr>
      </w:pPr>
    </w:p>
    <w:p w:rsidR="004608BD" w:rsidRDefault="004608BD" w:rsidP="004608BD">
      <w:pPr>
        <w:jc w:val="left"/>
        <w:rPr>
          <w:szCs w:val="20"/>
        </w:rPr>
      </w:pPr>
    </w:p>
    <w:p w:rsidR="004608BD" w:rsidRDefault="004608BD" w:rsidP="004608BD">
      <w:pPr>
        <w:jc w:val="left"/>
        <w:rPr>
          <w:szCs w:val="20"/>
        </w:rPr>
      </w:pPr>
    </w:p>
    <w:p w:rsidR="00B67241" w:rsidRDefault="00B67241">
      <w:pPr>
        <w:spacing w:before="0" w:after="0" w:line="240" w:lineRule="auto"/>
        <w:jc w:val="left"/>
        <w:rPr>
          <w:szCs w:val="20"/>
        </w:rPr>
      </w:pPr>
    </w:p>
    <w:p w:rsidR="004608BD" w:rsidRDefault="004608BD" w:rsidP="00054A3F">
      <w:pPr>
        <w:spacing w:before="0" w:after="0" w:line="240" w:lineRule="auto"/>
        <w:jc w:val="left"/>
        <w:rPr>
          <w:szCs w:val="20"/>
        </w:rPr>
      </w:pPr>
    </w:p>
    <w:p w:rsidR="00EE0288" w:rsidRDefault="00EE0288" w:rsidP="004608BD">
      <w:pPr>
        <w:jc w:val="center"/>
        <w:rPr>
          <w:b/>
        </w:rPr>
      </w:pPr>
    </w:p>
    <w:p w:rsidR="00EE0288" w:rsidRDefault="00EE0288" w:rsidP="004608BD">
      <w:pPr>
        <w:jc w:val="center"/>
        <w:rPr>
          <w:b/>
        </w:rPr>
      </w:pPr>
    </w:p>
    <w:p w:rsidR="00EE0288" w:rsidRDefault="00EE0288" w:rsidP="004608BD">
      <w:pPr>
        <w:jc w:val="center"/>
        <w:rPr>
          <w:b/>
        </w:rPr>
      </w:pPr>
    </w:p>
    <w:p w:rsidR="00EE0288" w:rsidRDefault="00EE0288" w:rsidP="004608BD">
      <w:pPr>
        <w:jc w:val="center"/>
        <w:rPr>
          <w:b/>
        </w:rPr>
      </w:pPr>
    </w:p>
    <w:p w:rsidR="00EE0288" w:rsidRDefault="00EE0288" w:rsidP="004608BD">
      <w:pPr>
        <w:jc w:val="center"/>
        <w:rPr>
          <w:b/>
        </w:rPr>
      </w:pPr>
    </w:p>
    <w:p w:rsidR="00EE0288" w:rsidRDefault="00EE0288" w:rsidP="004608BD">
      <w:pPr>
        <w:jc w:val="center"/>
        <w:rPr>
          <w:b/>
        </w:rPr>
      </w:pPr>
    </w:p>
    <w:p w:rsidR="00EE0288" w:rsidRDefault="00EE0288" w:rsidP="004608BD">
      <w:pPr>
        <w:jc w:val="center"/>
        <w:rPr>
          <w:b/>
        </w:rPr>
      </w:pPr>
    </w:p>
    <w:p w:rsidR="00EE0288" w:rsidRDefault="00EE0288" w:rsidP="004608BD">
      <w:pPr>
        <w:jc w:val="center"/>
        <w:rPr>
          <w:b/>
        </w:rPr>
      </w:pPr>
    </w:p>
    <w:p w:rsidR="00EE0288" w:rsidRDefault="00EE0288" w:rsidP="004608BD">
      <w:pPr>
        <w:jc w:val="center"/>
        <w:rPr>
          <w:b/>
        </w:rPr>
      </w:pPr>
    </w:p>
    <w:p w:rsidR="00EE0288" w:rsidRDefault="00EE0288" w:rsidP="004608BD">
      <w:pPr>
        <w:jc w:val="center"/>
        <w:rPr>
          <w:b/>
        </w:rPr>
      </w:pPr>
    </w:p>
    <w:p w:rsidR="00EE0288" w:rsidRDefault="00EE0288" w:rsidP="004608BD">
      <w:pPr>
        <w:jc w:val="center"/>
        <w:rPr>
          <w:b/>
        </w:rPr>
      </w:pPr>
    </w:p>
    <w:p w:rsidR="00EE0288" w:rsidRDefault="00EE0288" w:rsidP="004608BD">
      <w:pPr>
        <w:jc w:val="center"/>
        <w:rPr>
          <w:b/>
        </w:rPr>
      </w:pPr>
    </w:p>
    <w:p w:rsidR="00EE0288" w:rsidRDefault="00EE0288" w:rsidP="004608BD">
      <w:pPr>
        <w:jc w:val="center"/>
        <w:rPr>
          <w:b/>
        </w:rPr>
      </w:pPr>
    </w:p>
    <w:p w:rsidR="00EE0288" w:rsidRDefault="00EE0288" w:rsidP="004608BD">
      <w:pPr>
        <w:jc w:val="center"/>
        <w:rPr>
          <w:b/>
        </w:rPr>
      </w:pPr>
    </w:p>
    <w:p w:rsidR="00EE0288" w:rsidRDefault="00EE0288" w:rsidP="004608BD">
      <w:pPr>
        <w:jc w:val="center"/>
        <w:rPr>
          <w:b/>
        </w:rPr>
      </w:pPr>
    </w:p>
    <w:p w:rsidR="00EE0288" w:rsidRDefault="00EE0288" w:rsidP="004608BD">
      <w:pPr>
        <w:jc w:val="center"/>
        <w:rPr>
          <w:b/>
        </w:rPr>
      </w:pPr>
    </w:p>
    <w:p w:rsidR="00EE0288" w:rsidRDefault="00EE0288" w:rsidP="004608BD">
      <w:pPr>
        <w:jc w:val="center"/>
        <w:rPr>
          <w:b/>
        </w:rPr>
      </w:pPr>
    </w:p>
    <w:p w:rsidR="004608BD" w:rsidRDefault="004608BD" w:rsidP="004608BD">
      <w:pPr>
        <w:jc w:val="center"/>
        <w:rPr>
          <w:b/>
        </w:rPr>
      </w:pPr>
      <w:r w:rsidRPr="00926F09">
        <w:rPr>
          <w:b/>
        </w:rPr>
        <w:lastRenderedPageBreak/>
        <w:t xml:space="preserve">PART B: </w:t>
      </w:r>
      <w:r w:rsidR="000C77C8" w:rsidRPr="000C77C8">
        <w:rPr>
          <w:b/>
        </w:rPr>
        <w:t xml:space="preserve">All the information and documents </w:t>
      </w:r>
      <w:r w:rsidRPr="00926F09">
        <w:rPr>
          <w:b/>
        </w:rPr>
        <w:t>relevant for the appraisa</w:t>
      </w:r>
      <w:r>
        <w:rPr>
          <w:b/>
        </w:rPr>
        <w:t>l of the Economic and Financial</w:t>
      </w:r>
      <w:r w:rsidRPr="00926F09">
        <w:rPr>
          <w:b/>
        </w:rPr>
        <w:t xml:space="preserve"> capacity</w:t>
      </w:r>
      <w:r w:rsidR="003C3227">
        <w:rPr>
          <w:b/>
        </w:rPr>
        <w:t xml:space="preserve"> (selection criteria)</w:t>
      </w:r>
      <w:r w:rsidRPr="00926F09">
        <w:rPr>
          <w:b/>
        </w:rPr>
        <w:t xml:space="preserve"> of the tenderer (Tender Specifications point</w:t>
      </w:r>
      <w:r>
        <w:rPr>
          <w:b/>
        </w:rPr>
        <w:t xml:space="preserve"> 14.4)</w:t>
      </w:r>
    </w:p>
    <w:p w:rsidR="004608BD" w:rsidRDefault="004608BD" w:rsidP="004608BD">
      <w:pPr>
        <w:jc w:val="center"/>
        <w:rPr>
          <w:b/>
        </w:rPr>
      </w:pPr>
    </w:p>
    <w:p w:rsidR="00B11137" w:rsidRPr="00054A3F" w:rsidRDefault="00B11137" w:rsidP="00054A3F">
      <w:pPr>
        <w:rPr>
          <w:i/>
        </w:rPr>
      </w:pPr>
      <w:r w:rsidRPr="00054A3F">
        <w:rPr>
          <w:i/>
        </w:rPr>
        <w:t>Please a</w:t>
      </w:r>
      <w:r w:rsidR="004608BD" w:rsidRPr="00054A3F">
        <w:rPr>
          <w:i/>
        </w:rPr>
        <w:t>ttach</w:t>
      </w:r>
      <w:r w:rsidRPr="00054A3F">
        <w:rPr>
          <w:i/>
        </w:rPr>
        <w:t>:</w:t>
      </w:r>
    </w:p>
    <w:p w:rsidR="00B11137" w:rsidRPr="00054A3F" w:rsidRDefault="00B11137" w:rsidP="00054A3F">
      <w:pPr>
        <w:rPr>
          <w:i/>
        </w:rPr>
      </w:pPr>
      <w:r w:rsidRPr="00054A3F">
        <w:rPr>
          <w:i/>
        </w:rPr>
        <w:t>-</w:t>
      </w:r>
      <w:r w:rsidR="004608BD" w:rsidRPr="00054A3F">
        <w:rPr>
          <w:i/>
        </w:rPr>
        <w:t xml:space="preserve"> </w:t>
      </w:r>
      <w:proofErr w:type="gramStart"/>
      <w:r w:rsidR="004608BD" w:rsidRPr="00054A3F">
        <w:rPr>
          <w:i/>
        </w:rPr>
        <w:t>the</w:t>
      </w:r>
      <w:proofErr w:type="gramEnd"/>
      <w:r w:rsidR="004608BD" w:rsidRPr="00054A3F">
        <w:rPr>
          <w:i/>
        </w:rPr>
        <w:t xml:space="preserve"> financial statements for the last three years</w:t>
      </w:r>
      <w:r w:rsidRPr="00054A3F">
        <w:rPr>
          <w:i/>
        </w:rPr>
        <w:t>;</w:t>
      </w:r>
    </w:p>
    <w:p w:rsidR="00B67241" w:rsidRPr="00054A3F" w:rsidRDefault="00B11137" w:rsidP="00054A3F">
      <w:pPr>
        <w:rPr>
          <w:i/>
        </w:rPr>
      </w:pPr>
      <w:proofErr w:type="gramStart"/>
      <w:r w:rsidRPr="00054A3F">
        <w:rPr>
          <w:i/>
        </w:rPr>
        <w:t>-</w:t>
      </w:r>
      <w:r w:rsidR="00D87345">
        <w:rPr>
          <w:i/>
        </w:rPr>
        <w:t xml:space="preserve"> s</w:t>
      </w:r>
      <w:r w:rsidR="00B67241" w:rsidRPr="00054A3F">
        <w:rPr>
          <w:i/>
        </w:rPr>
        <w:t>tatement of overall turnover and turnover relating to the relevant services for the last three financial year</w:t>
      </w:r>
      <w:r w:rsidR="00DB25E9">
        <w:rPr>
          <w:i/>
        </w:rPr>
        <w:t>s</w:t>
      </w:r>
      <w:r w:rsidR="00F755DC">
        <w:rPr>
          <w:i/>
        </w:rPr>
        <w:t>)</w:t>
      </w:r>
      <w:r w:rsidR="004C2029">
        <w:rPr>
          <w:i/>
        </w:rPr>
        <w:t>.</w:t>
      </w:r>
      <w:proofErr w:type="gramEnd"/>
    </w:p>
    <w:p w:rsidR="00DB25E9" w:rsidRDefault="00B16CA9" w:rsidP="00B16CA9">
      <w:pPr>
        <w:rPr>
          <w:i/>
        </w:rPr>
      </w:pPr>
      <w:r>
        <w:rPr>
          <w:i/>
        </w:rPr>
        <w:t>Please provide hereunder a</w:t>
      </w:r>
      <w:r w:rsidRPr="0062051E">
        <w:rPr>
          <w:i/>
        </w:rPr>
        <w:t>ny additional comment or information regarding Economic and Financial capacity</w:t>
      </w:r>
      <w:r>
        <w:rPr>
          <w:i/>
        </w:rPr>
        <w:t>.</w:t>
      </w:r>
      <w:r w:rsidR="00D87345">
        <w:rPr>
          <w:i/>
          <w:snapToGrid w:val="0"/>
          <w:color w:val="000000"/>
          <w:szCs w:val="20"/>
        </w:rPr>
        <w:t xml:space="preserve"> </w:t>
      </w:r>
      <w:r w:rsidR="00DB25E9" w:rsidRPr="00054A3F">
        <w:rPr>
          <w:i/>
          <w:snapToGrid w:val="0"/>
          <w:color w:val="000000"/>
          <w:szCs w:val="20"/>
        </w:rPr>
        <w:t xml:space="preserve">If </w:t>
      </w:r>
      <w:r w:rsidR="00204C4D">
        <w:rPr>
          <w:i/>
          <w:snapToGrid w:val="0"/>
          <w:color w:val="000000"/>
          <w:szCs w:val="20"/>
        </w:rPr>
        <w:t xml:space="preserve">such </w:t>
      </w:r>
      <w:r w:rsidR="00DB25E9" w:rsidRPr="00054A3F">
        <w:rPr>
          <w:i/>
          <w:snapToGrid w:val="0"/>
          <w:color w:val="000000"/>
          <w:szCs w:val="20"/>
        </w:rPr>
        <w:t xml:space="preserve">evidence has already been submitted please indicate in </w:t>
      </w:r>
      <w:r w:rsidR="00DB25E9">
        <w:rPr>
          <w:i/>
          <w:snapToGrid w:val="0"/>
          <w:color w:val="000000"/>
          <w:szCs w:val="20"/>
        </w:rPr>
        <w:t>which</w:t>
      </w:r>
      <w:r w:rsidR="00DB25E9" w:rsidRPr="00054A3F">
        <w:rPr>
          <w:i/>
          <w:snapToGrid w:val="0"/>
          <w:color w:val="000000"/>
          <w:szCs w:val="20"/>
        </w:rPr>
        <w:t xml:space="preserve"> procurement procedure or contract it was submitted</w:t>
      </w:r>
      <w:r w:rsidR="001F255A">
        <w:rPr>
          <w:i/>
          <w:snapToGrid w:val="0"/>
          <w:color w:val="000000"/>
          <w:szCs w:val="20"/>
        </w:rPr>
        <w:t xml:space="preserve">. The </w:t>
      </w:r>
      <w:r w:rsidR="00DB25E9">
        <w:rPr>
          <w:i/>
          <w:snapToGrid w:val="0"/>
          <w:color w:val="000000"/>
          <w:szCs w:val="20"/>
        </w:rPr>
        <w:t xml:space="preserve">evidence must have been submitted </w:t>
      </w:r>
      <w:r w:rsidR="00DB25E9" w:rsidRPr="00054A3F">
        <w:rPr>
          <w:i/>
          <w:snapToGrid w:val="0"/>
          <w:color w:val="000000"/>
          <w:szCs w:val="20"/>
        </w:rPr>
        <w:t xml:space="preserve">not more than </w:t>
      </w:r>
      <w:r w:rsidR="00DB25E9">
        <w:rPr>
          <w:i/>
          <w:snapToGrid w:val="0"/>
          <w:color w:val="000000"/>
          <w:szCs w:val="20"/>
        </w:rPr>
        <w:t>one</w:t>
      </w:r>
      <w:r w:rsidR="00DB25E9" w:rsidRPr="00054A3F">
        <w:rPr>
          <w:i/>
          <w:snapToGrid w:val="0"/>
          <w:color w:val="000000"/>
          <w:szCs w:val="20"/>
        </w:rPr>
        <w:t xml:space="preserve"> year</w:t>
      </w:r>
      <w:r w:rsidR="00DB25E9">
        <w:rPr>
          <w:i/>
          <w:snapToGrid w:val="0"/>
          <w:color w:val="000000"/>
          <w:szCs w:val="20"/>
        </w:rPr>
        <w:t xml:space="preserve"> ago</w:t>
      </w:r>
      <w:r w:rsidR="00DB25E9">
        <w:rPr>
          <w:i/>
        </w:rPr>
        <w:t>.</w:t>
      </w:r>
    </w:p>
    <w:p w:rsidR="004608BD" w:rsidRDefault="004608BD" w:rsidP="004608BD">
      <w:pPr>
        <w:jc w:val="left"/>
        <w:rPr>
          <w:szCs w:val="20"/>
        </w:rPr>
      </w:pPr>
    </w:p>
    <w:p w:rsidR="00B67241" w:rsidRDefault="00B67241" w:rsidP="004608BD">
      <w:pPr>
        <w:jc w:val="left"/>
        <w:rPr>
          <w:szCs w:val="20"/>
        </w:rPr>
      </w:pPr>
    </w:p>
    <w:p w:rsidR="00B67241" w:rsidRDefault="00B67241" w:rsidP="004608BD">
      <w:pPr>
        <w:jc w:val="left"/>
        <w:rPr>
          <w:szCs w:val="20"/>
        </w:rPr>
      </w:pPr>
    </w:p>
    <w:p w:rsidR="00B67241" w:rsidRDefault="00B67241" w:rsidP="004608BD">
      <w:pPr>
        <w:jc w:val="left"/>
        <w:rPr>
          <w:szCs w:val="20"/>
        </w:rPr>
      </w:pPr>
    </w:p>
    <w:p w:rsidR="00B67241" w:rsidRDefault="00B67241" w:rsidP="004608BD">
      <w:pPr>
        <w:jc w:val="left"/>
        <w:rPr>
          <w:szCs w:val="20"/>
        </w:rPr>
      </w:pPr>
    </w:p>
    <w:p w:rsidR="00B67241" w:rsidRDefault="00B67241" w:rsidP="004608BD">
      <w:pPr>
        <w:jc w:val="left"/>
        <w:rPr>
          <w:szCs w:val="20"/>
        </w:rPr>
      </w:pPr>
    </w:p>
    <w:p w:rsidR="00B67241" w:rsidRDefault="00B67241" w:rsidP="004608BD">
      <w:pPr>
        <w:jc w:val="left"/>
        <w:rPr>
          <w:szCs w:val="20"/>
        </w:rPr>
      </w:pPr>
    </w:p>
    <w:p w:rsidR="00AD2D58" w:rsidRDefault="00AD2D58">
      <w:pPr>
        <w:spacing w:before="0" w:after="0" w:line="240" w:lineRule="auto"/>
        <w:jc w:val="left"/>
        <w:rPr>
          <w:szCs w:val="20"/>
        </w:rPr>
      </w:pPr>
      <w:r>
        <w:rPr>
          <w:szCs w:val="20"/>
        </w:rPr>
        <w:br w:type="page"/>
      </w:r>
    </w:p>
    <w:p w:rsidR="003C3227" w:rsidRDefault="003C3227" w:rsidP="002E0E7F">
      <w:pPr>
        <w:ind w:left="1276" w:hanging="992"/>
        <w:jc w:val="center"/>
        <w:rPr>
          <w:b/>
        </w:rPr>
      </w:pPr>
      <w:r>
        <w:rPr>
          <w:b/>
        </w:rPr>
        <w:lastRenderedPageBreak/>
        <w:t>PART C</w:t>
      </w:r>
      <w:r w:rsidRPr="003C3227">
        <w:rPr>
          <w:b/>
        </w:rPr>
        <w:t xml:space="preserve">: </w:t>
      </w:r>
      <w:r w:rsidR="000C77C8" w:rsidRPr="000C77C8">
        <w:rPr>
          <w:b/>
        </w:rPr>
        <w:t xml:space="preserve">All the information and documents </w:t>
      </w:r>
      <w:r w:rsidRPr="003C3227">
        <w:rPr>
          <w:b/>
        </w:rPr>
        <w:t xml:space="preserve">relevant for the appraisal of the </w:t>
      </w:r>
      <w:r>
        <w:rPr>
          <w:b/>
        </w:rPr>
        <w:t xml:space="preserve">Technical and </w:t>
      </w:r>
      <w:r w:rsidR="002E0E7F">
        <w:rPr>
          <w:b/>
        </w:rPr>
        <w:t>P</w:t>
      </w:r>
      <w:r>
        <w:rPr>
          <w:b/>
        </w:rPr>
        <w:t xml:space="preserve">rofessional </w:t>
      </w:r>
      <w:r w:rsidRPr="003C3227">
        <w:rPr>
          <w:b/>
        </w:rPr>
        <w:t xml:space="preserve">capacity </w:t>
      </w:r>
      <w:r>
        <w:rPr>
          <w:b/>
        </w:rPr>
        <w:t xml:space="preserve">(selection criteria) </w:t>
      </w:r>
      <w:r w:rsidRPr="003C3227">
        <w:rPr>
          <w:b/>
        </w:rPr>
        <w:t>of the tenderer</w:t>
      </w:r>
      <w:r>
        <w:rPr>
          <w:b/>
        </w:rPr>
        <w:t xml:space="preserve"> (Tender Specifications point 14.5</w:t>
      </w:r>
      <w:r w:rsidRPr="003C3227">
        <w:rPr>
          <w:b/>
        </w:rPr>
        <w:t>)</w:t>
      </w:r>
    </w:p>
    <w:p w:rsidR="00283B9B" w:rsidRPr="003C3227" w:rsidRDefault="00283B9B" w:rsidP="002E0E7F">
      <w:pPr>
        <w:ind w:left="1276" w:hanging="992"/>
        <w:jc w:val="center"/>
        <w:rPr>
          <w:b/>
        </w:rPr>
      </w:pPr>
    </w:p>
    <w:p w:rsidR="00283B9B" w:rsidRDefault="00283B9B" w:rsidP="00283B9B">
      <w:pPr>
        <w:jc w:val="left"/>
        <w:rPr>
          <w:i/>
        </w:rPr>
      </w:pPr>
      <w:r>
        <w:rPr>
          <w:i/>
          <w:szCs w:val="20"/>
        </w:rPr>
        <w:t xml:space="preserve">1. </w:t>
      </w:r>
      <w:r w:rsidR="00E270DF">
        <w:rPr>
          <w:i/>
          <w:szCs w:val="20"/>
        </w:rPr>
        <w:t>E</w:t>
      </w:r>
      <w:r>
        <w:rPr>
          <w:i/>
        </w:rPr>
        <w:t>xperience in the field of dispersant supply:</w:t>
      </w:r>
    </w:p>
    <w:p w:rsidR="003C3227" w:rsidRPr="00054A3F" w:rsidRDefault="00283B9B" w:rsidP="003C3227">
      <w:pPr>
        <w:rPr>
          <w:i/>
          <w:spacing w:val="-3"/>
          <w:szCs w:val="20"/>
        </w:rPr>
      </w:pPr>
      <w:r>
        <w:rPr>
          <w:i/>
          <w:spacing w:val="-3"/>
          <w:szCs w:val="20"/>
        </w:rPr>
        <w:t>a</w:t>
      </w:r>
      <w:r w:rsidR="005C6FF8">
        <w:rPr>
          <w:i/>
          <w:spacing w:val="-3"/>
          <w:szCs w:val="20"/>
        </w:rPr>
        <w:t xml:space="preserve">) </w:t>
      </w:r>
      <w:r w:rsidR="00030B8B">
        <w:rPr>
          <w:i/>
          <w:spacing w:val="-3"/>
          <w:szCs w:val="20"/>
        </w:rPr>
        <w:t>A</w:t>
      </w:r>
      <w:r w:rsidR="00B16CA9">
        <w:rPr>
          <w:i/>
          <w:spacing w:val="-3"/>
          <w:szCs w:val="20"/>
        </w:rPr>
        <w:t>ttach information and copies of</w:t>
      </w:r>
      <w:r w:rsidR="003C3227" w:rsidRPr="00054A3F">
        <w:rPr>
          <w:i/>
          <w:spacing w:val="-3"/>
          <w:szCs w:val="20"/>
        </w:rPr>
        <w:t xml:space="preserve"> patents, license agreements or license for the distribution of the dispersant in order to demonstrate that the tenderer is either official manufacturer or authorised dealer of the dispersant</w:t>
      </w:r>
      <w:r w:rsidR="004C2029">
        <w:rPr>
          <w:i/>
          <w:spacing w:val="-3"/>
          <w:szCs w:val="20"/>
        </w:rPr>
        <w:t>.</w:t>
      </w:r>
    </w:p>
    <w:p w:rsidR="00040622" w:rsidRDefault="00040622" w:rsidP="003C3227">
      <w:pPr>
        <w:rPr>
          <w:i/>
          <w:spacing w:val="-3"/>
          <w:szCs w:val="20"/>
        </w:rPr>
      </w:pPr>
    </w:p>
    <w:p w:rsidR="00040622" w:rsidRDefault="00040622" w:rsidP="003C3227">
      <w:pPr>
        <w:rPr>
          <w:i/>
          <w:spacing w:val="-3"/>
          <w:szCs w:val="20"/>
        </w:rPr>
      </w:pPr>
    </w:p>
    <w:p w:rsidR="00040622" w:rsidRDefault="00040622" w:rsidP="003C3227">
      <w:pPr>
        <w:rPr>
          <w:i/>
          <w:spacing w:val="-3"/>
          <w:szCs w:val="20"/>
        </w:rPr>
      </w:pPr>
    </w:p>
    <w:p w:rsidR="002C2702" w:rsidRDefault="002C2702" w:rsidP="003C3227">
      <w:pPr>
        <w:rPr>
          <w:i/>
          <w:spacing w:val="-3"/>
          <w:szCs w:val="20"/>
        </w:rPr>
      </w:pPr>
    </w:p>
    <w:p w:rsidR="003C3227" w:rsidRDefault="00283B9B" w:rsidP="003C3227">
      <w:pPr>
        <w:rPr>
          <w:i/>
          <w:spacing w:val="-3"/>
          <w:szCs w:val="20"/>
        </w:rPr>
      </w:pPr>
      <w:r>
        <w:rPr>
          <w:i/>
          <w:spacing w:val="-3"/>
          <w:szCs w:val="20"/>
        </w:rPr>
        <w:t>b</w:t>
      </w:r>
      <w:r w:rsidR="005C6FF8">
        <w:rPr>
          <w:i/>
          <w:spacing w:val="-3"/>
          <w:szCs w:val="20"/>
        </w:rPr>
        <w:t xml:space="preserve">) </w:t>
      </w:r>
      <w:r w:rsidR="002C2702">
        <w:rPr>
          <w:i/>
          <w:spacing w:val="-3"/>
          <w:szCs w:val="20"/>
        </w:rPr>
        <w:t xml:space="preserve">Provide </w:t>
      </w:r>
      <w:r>
        <w:rPr>
          <w:i/>
          <w:spacing w:val="-3"/>
          <w:szCs w:val="20"/>
        </w:rPr>
        <w:t xml:space="preserve">the list </w:t>
      </w:r>
      <w:r w:rsidR="00E270DF">
        <w:rPr>
          <w:i/>
          <w:spacing w:val="-3"/>
          <w:szCs w:val="20"/>
        </w:rPr>
        <w:t xml:space="preserve">of </w:t>
      </w:r>
      <w:r w:rsidR="00040622">
        <w:rPr>
          <w:i/>
          <w:spacing w:val="-3"/>
          <w:szCs w:val="20"/>
        </w:rPr>
        <w:t xml:space="preserve"> </w:t>
      </w:r>
      <w:r w:rsidR="003C3227" w:rsidRPr="00054A3F">
        <w:rPr>
          <w:i/>
          <w:spacing w:val="-3"/>
          <w:szCs w:val="20"/>
        </w:rPr>
        <w:t xml:space="preserve"> </w:t>
      </w:r>
      <w:proofErr w:type="gramStart"/>
      <w:r w:rsidR="003C3227" w:rsidRPr="00054A3F">
        <w:rPr>
          <w:i/>
          <w:spacing w:val="-3"/>
          <w:szCs w:val="20"/>
        </w:rPr>
        <w:t>projects</w:t>
      </w:r>
      <w:r w:rsidR="00E270DF">
        <w:rPr>
          <w:i/>
          <w:spacing w:val="-3"/>
          <w:szCs w:val="20"/>
        </w:rPr>
        <w:t xml:space="preserve">  encompassing</w:t>
      </w:r>
      <w:proofErr w:type="gramEnd"/>
      <w:r w:rsidR="00E270DF">
        <w:rPr>
          <w:i/>
          <w:spacing w:val="-3"/>
          <w:szCs w:val="20"/>
        </w:rPr>
        <w:t xml:space="preserve"> </w:t>
      </w:r>
      <w:r w:rsidR="003C3227" w:rsidRPr="00054A3F">
        <w:rPr>
          <w:i/>
          <w:spacing w:val="-3"/>
          <w:szCs w:val="20"/>
        </w:rPr>
        <w:t xml:space="preserve"> the delivery of dispersant accomplished </w:t>
      </w:r>
      <w:r w:rsidR="00E270DF" w:rsidRPr="00E270DF">
        <w:rPr>
          <w:i/>
          <w:spacing w:val="-3"/>
          <w:szCs w:val="20"/>
        </w:rPr>
        <w:t xml:space="preserve">in the last three years </w:t>
      </w:r>
      <w:r w:rsidR="003C3227" w:rsidRPr="00054A3F">
        <w:rPr>
          <w:i/>
          <w:spacing w:val="-3"/>
          <w:szCs w:val="20"/>
        </w:rPr>
        <w:t>(indicating the beneficiary, the overall value and the duration of the service).</w:t>
      </w:r>
    </w:p>
    <w:p w:rsidR="00B16CA9" w:rsidRDefault="00B16CA9" w:rsidP="003C3227">
      <w:pPr>
        <w:rPr>
          <w:i/>
          <w:spacing w:val="-3"/>
          <w:szCs w:val="20"/>
        </w:rPr>
      </w:pPr>
    </w:p>
    <w:p w:rsidR="00040622" w:rsidRDefault="00040622" w:rsidP="003C3227">
      <w:pPr>
        <w:rPr>
          <w:i/>
          <w:spacing w:val="-3"/>
          <w:szCs w:val="20"/>
        </w:rPr>
      </w:pPr>
    </w:p>
    <w:p w:rsidR="00040622" w:rsidRDefault="00040622" w:rsidP="003C3227">
      <w:pPr>
        <w:rPr>
          <w:i/>
          <w:spacing w:val="-3"/>
          <w:szCs w:val="20"/>
        </w:rPr>
      </w:pPr>
    </w:p>
    <w:p w:rsidR="002C2702" w:rsidRPr="00054A3F" w:rsidRDefault="002C2702" w:rsidP="003C3227">
      <w:pPr>
        <w:rPr>
          <w:i/>
          <w:spacing w:val="-3"/>
          <w:szCs w:val="20"/>
        </w:rPr>
      </w:pPr>
    </w:p>
    <w:p w:rsidR="00030B8B" w:rsidRDefault="00E270DF" w:rsidP="00B16CA9">
      <w:pPr>
        <w:jc w:val="left"/>
        <w:rPr>
          <w:i/>
        </w:rPr>
      </w:pPr>
      <w:r>
        <w:rPr>
          <w:i/>
        </w:rPr>
        <w:t>2</w:t>
      </w:r>
      <w:r w:rsidR="005C6FF8">
        <w:rPr>
          <w:i/>
        </w:rPr>
        <w:t>.</w:t>
      </w:r>
      <w:r w:rsidR="00331C84">
        <w:rPr>
          <w:i/>
        </w:rPr>
        <w:t xml:space="preserve"> </w:t>
      </w:r>
      <w:r w:rsidR="00030B8B">
        <w:rPr>
          <w:i/>
        </w:rPr>
        <w:t>P</w:t>
      </w:r>
      <w:r w:rsidR="00030B8B" w:rsidRPr="00030B8B">
        <w:rPr>
          <w:i/>
        </w:rPr>
        <w:t xml:space="preserve">rovide sufficient evidence </w:t>
      </w:r>
      <w:r w:rsidR="00030B8B">
        <w:rPr>
          <w:i/>
        </w:rPr>
        <w:t xml:space="preserve">to proof that type of </w:t>
      </w:r>
      <w:r w:rsidR="00030B8B" w:rsidRPr="00030B8B">
        <w:rPr>
          <w:i/>
        </w:rPr>
        <w:t>dispersant</w:t>
      </w:r>
      <w:r w:rsidR="00030B8B">
        <w:rPr>
          <w:i/>
        </w:rPr>
        <w:t xml:space="preserve"> offered </w:t>
      </w:r>
      <w:r w:rsidR="00AA46FB">
        <w:rPr>
          <w:i/>
        </w:rPr>
        <w:t xml:space="preserve">in the bid </w:t>
      </w:r>
      <w:r w:rsidR="00030B8B" w:rsidRPr="00030B8B">
        <w:rPr>
          <w:i/>
        </w:rPr>
        <w:t>complies with the mandatory requirements regarding flash point and efficiency</w:t>
      </w:r>
      <w:r w:rsidR="00030B8B">
        <w:rPr>
          <w:i/>
        </w:rPr>
        <w:t>, as specified under point 2.2.</w:t>
      </w:r>
    </w:p>
    <w:p w:rsidR="00030B8B" w:rsidRDefault="00030B8B" w:rsidP="00B16CA9">
      <w:pPr>
        <w:jc w:val="left"/>
        <w:rPr>
          <w:i/>
        </w:rPr>
      </w:pPr>
    </w:p>
    <w:p w:rsidR="00030B8B" w:rsidRDefault="00030B8B" w:rsidP="00B16CA9">
      <w:pPr>
        <w:jc w:val="left"/>
        <w:rPr>
          <w:i/>
        </w:rPr>
      </w:pPr>
    </w:p>
    <w:p w:rsidR="00030B8B" w:rsidRDefault="00030B8B" w:rsidP="00B16CA9">
      <w:pPr>
        <w:jc w:val="left"/>
        <w:rPr>
          <w:i/>
        </w:rPr>
      </w:pPr>
    </w:p>
    <w:p w:rsidR="00030B8B" w:rsidRDefault="00030B8B" w:rsidP="00B16CA9">
      <w:pPr>
        <w:jc w:val="left"/>
        <w:rPr>
          <w:i/>
        </w:rPr>
      </w:pPr>
    </w:p>
    <w:p w:rsidR="00030B8B" w:rsidRDefault="00030B8B" w:rsidP="00B16CA9">
      <w:pPr>
        <w:jc w:val="left"/>
        <w:rPr>
          <w:i/>
        </w:rPr>
      </w:pPr>
    </w:p>
    <w:p w:rsidR="00DB082E" w:rsidRDefault="00DB082E" w:rsidP="00B16CA9">
      <w:pPr>
        <w:jc w:val="left"/>
        <w:rPr>
          <w:i/>
        </w:rPr>
      </w:pPr>
    </w:p>
    <w:p w:rsidR="00BA3D88" w:rsidRDefault="00BA3D88" w:rsidP="00B16CA9">
      <w:pPr>
        <w:jc w:val="left"/>
        <w:rPr>
          <w:i/>
        </w:rPr>
      </w:pPr>
    </w:p>
    <w:p w:rsidR="00B16CA9" w:rsidRDefault="00B16CA9" w:rsidP="00B16CA9">
      <w:pPr>
        <w:jc w:val="left"/>
        <w:rPr>
          <w:i/>
        </w:rPr>
      </w:pPr>
    </w:p>
    <w:p w:rsidR="00B16CA9" w:rsidRDefault="00B16CA9" w:rsidP="00B16CA9">
      <w:pPr>
        <w:jc w:val="left"/>
        <w:rPr>
          <w:i/>
        </w:rPr>
      </w:pPr>
    </w:p>
    <w:p w:rsidR="00B16CA9" w:rsidRPr="008153B1" w:rsidRDefault="00B16CA9" w:rsidP="00B16CA9">
      <w:pPr>
        <w:jc w:val="left"/>
        <w:rPr>
          <w:i/>
        </w:rPr>
      </w:pPr>
    </w:p>
    <w:p w:rsidR="00B16CA9" w:rsidRDefault="00B16CA9" w:rsidP="00B16CA9">
      <w:pPr>
        <w:jc w:val="left"/>
      </w:pPr>
    </w:p>
    <w:p w:rsidR="00B16CA9" w:rsidRDefault="00B16CA9" w:rsidP="00B16CA9">
      <w:pPr>
        <w:jc w:val="left"/>
      </w:pPr>
    </w:p>
    <w:p w:rsidR="00B16CA9" w:rsidRDefault="00B16CA9" w:rsidP="00B16CA9">
      <w:pPr>
        <w:jc w:val="left"/>
      </w:pPr>
    </w:p>
    <w:p w:rsidR="003C3227" w:rsidRPr="00054A3F" w:rsidRDefault="00B16CA9" w:rsidP="00054A3F">
      <w:pPr>
        <w:pStyle w:val="ListParagraph"/>
        <w:numPr>
          <w:ilvl w:val="0"/>
          <w:numId w:val="12"/>
        </w:numPr>
        <w:rPr>
          <w:spacing w:val="-3"/>
        </w:rPr>
      </w:pPr>
      <w:r>
        <w:rPr>
          <w:spacing w:val="-3"/>
        </w:rPr>
        <w:t xml:space="preserve">Any </w:t>
      </w:r>
    </w:p>
    <w:p w:rsidR="003C3227" w:rsidRDefault="003C3227" w:rsidP="003C3227"/>
    <w:p w:rsidR="00924273" w:rsidRPr="00924273" w:rsidRDefault="00924273" w:rsidP="0052338B">
      <w:pPr>
        <w:spacing w:before="0" w:after="0" w:line="240" w:lineRule="auto"/>
        <w:jc w:val="center"/>
        <w:rPr>
          <w:b/>
        </w:rPr>
      </w:pPr>
      <w:r w:rsidRPr="00924273">
        <w:rPr>
          <w:b/>
        </w:rPr>
        <w:lastRenderedPageBreak/>
        <w:t xml:space="preserve">PART </w:t>
      </w:r>
      <w:r>
        <w:rPr>
          <w:b/>
        </w:rPr>
        <w:t>D</w:t>
      </w:r>
      <w:r w:rsidRPr="00924273">
        <w:rPr>
          <w:b/>
        </w:rPr>
        <w:t xml:space="preserve">: </w:t>
      </w:r>
      <w:r w:rsidR="000C77C8" w:rsidRPr="000C77C8">
        <w:rPr>
          <w:b/>
        </w:rPr>
        <w:t xml:space="preserve">All the information and documents </w:t>
      </w:r>
      <w:r w:rsidRPr="00924273">
        <w:rPr>
          <w:b/>
        </w:rPr>
        <w:t xml:space="preserve">relevant for the appraisal of the </w:t>
      </w:r>
      <w:r w:rsidR="00744460">
        <w:rPr>
          <w:b/>
        </w:rPr>
        <w:t xml:space="preserve">Quality </w:t>
      </w:r>
      <w:r w:rsidRPr="00924273">
        <w:rPr>
          <w:b/>
        </w:rPr>
        <w:t>Award Criteria (Tender Specifications point 1</w:t>
      </w:r>
      <w:r>
        <w:rPr>
          <w:b/>
        </w:rPr>
        <w:t>5.1</w:t>
      </w:r>
      <w:r w:rsidRPr="00924273">
        <w:rPr>
          <w:b/>
        </w:rPr>
        <w:t>)</w:t>
      </w:r>
    </w:p>
    <w:p w:rsidR="003C3227" w:rsidRDefault="003C3227" w:rsidP="003C3227"/>
    <w:p w:rsidR="00924273" w:rsidRDefault="00D71CDD" w:rsidP="003C3227">
      <w:pPr>
        <w:rPr>
          <w:b/>
          <w:u w:val="single"/>
        </w:rPr>
      </w:pPr>
      <w:r>
        <w:rPr>
          <w:b/>
          <w:u w:val="single"/>
        </w:rPr>
        <w:t>1. Q</w:t>
      </w:r>
      <w:r w:rsidRPr="00D71CDD">
        <w:rPr>
          <w:b/>
          <w:u w:val="single"/>
        </w:rPr>
        <w:t xml:space="preserve">uality criterion </w:t>
      </w:r>
      <w:r w:rsidR="00BF4DAC">
        <w:rPr>
          <w:b/>
          <w:u w:val="single"/>
        </w:rPr>
        <w:t>Nr</w:t>
      </w:r>
      <w:r w:rsidRPr="00D71CDD">
        <w:rPr>
          <w:b/>
          <w:u w:val="single"/>
        </w:rPr>
        <w:t>. 1</w:t>
      </w:r>
      <w:r>
        <w:rPr>
          <w:b/>
          <w:u w:val="single"/>
        </w:rPr>
        <w:t xml:space="preserve"> </w:t>
      </w:r>
      <w:r w:rsidR="004B165F">
        <w:rPr>
          <w:b/>
          <w:u w:val="single"/>
        </w:rPr>
        <w:t>–</w:t>
      </w:r>
      <w:r>
        <w:rPr>
          <w:b/>
          <w:u w:val="single"/>
        </w:rPr>
        <w:t xml:space="preserve"> </w:t>
      </w:r>
      <w:r w:rsidR="00030B8B">
        <w:rPr>
          <w:b/>
          <w:u w:val="single"/>
        </w:rPr>
        <w:t>Quality of the dispersant</w:t>
      </w:r>
      <w:r w:rsidR="00C30493" w:rsidRPr="00744460">
        <w:rPr>
          <w:b/>
          <w:u w:val="single"/>
        </w:rPr>
        <w:t>:</w:t>
      </w:r>
    </w:p>
    <w:p w:rsidR="00F755DC" w:rsidRPr="008153B1" w:rsidRDefault="00F755DC" w:rsidP="00F755DC">
      <w:pPr>
        <w:spacing w:before="0" w:after="0"/>
        <w:rPr>
          <w:i/>
          <w:szCs w:val="20"/>
          <w:lang w:eastAsia="en-US"/>
        </w:rPr>
      </w:pPr>
      <w:r>
        <w:rPr>
          <w:i/>
          <w:szCs w:val="20"/>
          <w:lang w:eastAsia="en-US"/>
        </w:rPr>
        <w:t xml:space="preserve">(Please describe how the </w:t>
      </w:r>
      <w:r w:rsidR="004B165F">
        <w:rPr>
          <w:i/>
          <w:szCs w:val="20"/>
          <w:lang w:eastAsia="en-US"/>
        </w:rPr>
        <w:t xml:space="preserve">non-mandatory </w:t>
      </w:r>
      <w:r>
        <w:rPr>
          <w:i/>
          <w:szCs w:val="20"/>
          <w:lang w:eastAsia="en-US"/>
        </w:rPr>
        <w:t xml:space="preserve">requirements </w:t>
      </w:r>
      <w:r w:rsidR="004B165F">
        <w:rPr>
          <w:i/>
          <w:szCs w:val="20"/>
          <w:lang w:eastAsia="en-US"/>
        </w:rPr>
        <w:t xml:space="preserve">under </w:t>
      </w:r>
      <w:r>
        <w:rPr>
          <w:i/>
          <w:szCs w:val="20"/>
          <w:lang w:eastAsia="en-US"/>
        </w:rPr>
        <w:t>point 2.</w:t>
      </w:r>
      <w:r w:rsidR="00D76397">
        <w:rPr>
          <w:i/>
          <w:szCs w:val="20"/>
          <w:lang w:eastAsia="en-US"/>
        </w:rPr>
        <w:t>2</w:t>
      </w:r>
      <w:r>
        <w:rPr>
          <w:i/>
          <w:szCs w:val="20"/>
          <w:lang w:eastAsia="en-US"/>
        </w:rPr>
        <w:t xml:space="preserve"> of the </w:t>
      </w:r>
      <w:r w:rsidR="0070052A">
        <w:rPr>
          <w:i/>
          <w:szCs w:val="20"/>
          <w:lang w:eastAsia="en-US"/>
        </w:rPr>
        <w:t>T</w:t>
      </w:r>
      <w:r>
        <w:rPr>
          <w:i/>
          <w:szCs w:val="20"/>
          <w:lang w:eastAsia="en-US"/>
        </w:rPr>
        <w:t xml:space="preserve">ender </w:t>
      </w:r>
      <w:r w:rsidR="0070052A">
        <w:rPr>
          <w:i/>
          <w:szCs w:val="20"/>
          <w:lang w:eastAsia="en-US"/>
        </w:rPr>
        <w:t>S</w:t>
      </w:r>
      <w:r>
        <w:rPr>
          <w:i/>
          <w:szCs w:val="20"/>
          <w:lang w:eastAsia="en-US"/>
        </w:rPr>
        <w:t>pecifications will be met and provide appropriate supporting evidence)</w:t>
      </w:r>
      <w:r w:rsidR="0052338B">
        <w:rPr>
          <w:i/>
          <w:szCs w:val="20"/>
          <w:lang w:eastAsia="en-US"/>
        </w:rPr>
        <w:t>.</w:t>
      </w:r>
    </w:p>
    <w:p w:rsidR="00BF4DAC" w:rsidRDefault="00BF4DAC" w:rsidP="00180B13">
      <w:pPr>
        <w:rPr>
          <w:b/>
        </w:rPr>
      </w:pPr>
    </w:p>
    <w:p w:rsidR="00537731" w:rsidRDefault="00537731" w:rsidP="00180B13">
      <w:pPr>
        <w:rPr>
          <w:b/>
        </w:rPr>
      </w:pPr>
    </w:p>
    <w:p w:rsidR="00537731" w:rsidRDefault="00537731" w:rsidP="00180B13">
      <w:pPr>
        <w:rPr>
          <w:b/>
        </w:rPr>
      </w:pPr>
    </w:p>
    <w:p w:rsidR="00537731" w:rsidRDefault="00537731" w:rsidP="00180B13">
      <w:pPr>
        <w:rPr>
          <w:b/>
        </w:rPr>
      </w:pPr>
    </w:p>
    <w:p w:rsidR="0084689C" w:rsidRDefault="0084689C">
      <w:pPr>
        <w:spacing w:before="0" w:after="0" w:line="240" w:lineRule="auto"/>
        <w:jc w:val="left"/>
      </w:pPr>
    </w:p>
    <w:p w:rsidR="0084689C" w:rsidRDefault="0084689C" w:rsidP="00180B13"/>
    <w:p w:rsidR="00151CC9" w:rsidRPr="0052338B" w:rsidRDefault="00537731" w:rsidP="00151CC9">
      <w:pPr>
        <w:spacing w:before="120" w:after="120"/>
        <w:rPr>
          <w:b/>
          <w:szCs w:val="20"/>
          <w:u w:val="single"/>
          <w:lang w:eastAsia="en-US"/>
        </w:rPr>
      </w:pPr>
      <w:r w:rsidRPr="0052338B">
        <w:rPr>
          <w:b/>
          <w:u w:val="single"/>
        </w:rPr>
        <w:t>2</w:t>
      </w:r>
      <w:r w:rsidR="00151CC9" w:rsidRPr="0052338B">
        <w:rPr>
          <w:b/>
          <w:u w:val="single"/>
        </w:rPr>
        <w:t>.</w:t>
      </w:r>
      <w:r w:rsidR="00D71CDD" w:rsidRPr="0052338B">
        <w:rPr>
          <w:u w:val="single"/>
        </w:rPr>
        <w:t xml:space="preserve"> </w:t>
      </w:r>
      <w:r w:rsidR="00D71CDD" w:rsidRPr="0052338B">
        <w:rPr>
          <w:b/>
          <w:u w:val="single"/>
        </w:rPr>
        <w:t xml:space="preserve">Quality criterion </w:t>
      </w:r>
      <w:r w:rsidR="00BF4DAC" w:rsidRPr="0052338B">
        <w:rPr>
          <w:b/>
          <w:u w:val="single"/>
        </w:rPr>
        <w:t>Nr</w:t>
      </w:r>
      <w:r w:rsidR="00D71CDD" w:rsidRPr="0052338B">
        <w:rPr>
          <w:b/>
          <w:u w:val="single"/>
        </w:rPr>
        <w:t>.</w:t>
      </w:r>
      <w:r w:rsidR="00F755DC" w:rsidRPr="0052338B">
        <w:rPr>
          <w:b/>
          <w:u w:val="single"/>
        </w:rPr>
        <w:t xml:space="preserve">2 </w:t>
      </w:r>
      <w:r w:rsidR="00D71CDD" w:rsidRPr="0052338B">
        <w:rPr>
          <w:b/>
          <w:u w:val="single"/>
        </w:rPr>
        <w:t xml:space="preserve">- </w:t>
      </w:r>
      <w:r w:rsidR="00151CC9" w:rsidRPr="0052338B">
        <w:rPr>
          <w:b/>
          <w:szCs w:val="20"/>
          <w:u w:val="single"/>
          <w:lang w:eastAsia="en-US"/>
        </w:rPr>
        <w:t>Production, delivery and storage:</w:t>
      </w:r>
    </w:p>
    <w:p w:rsidR="00B62314" w:rsidRPr="00054A3F" w:rsidRDefault="00F755DC" w:rsidP="00E93BD3">
      <w:pPr>
        <w:spacing w:before="0" w:after="0"/>
        <w:rPr>
          <w:i/>
          <w:szCs w:val="20"/>
          <w:lang w:eastAsia="en-US"/>
        </w:rPr>
      </w:pPr>
      <w:r>
        <w:rPr>
          <w:i/>
          <w:szCs w:val="20"/>
          <w:lang w:eastAsia="en-US"/>
        </w:rPr>
        <w:t xml:space="preserve">(Please describe how the </w:t>
      </w:r>
      <w:r w:rsidR="004B165F">
        <w:rPr>
          <w:i/>
          <w:szCs w:val="20"/>
          <w:lang w:eastAsia="en-US"/>
        </w:rPr>
        <w:t xml:space="preserve">non-mandatory </w:t>
      </w:r>
      <w:r>
        <w:rPr>
          <w:i/>
          <w:szCs w:val="20"/>
          <w:lang w:eastAsia="en-US"/>
        </w:rPr>
        <w:t>requirements</w:t>
      </w:r>
      <w:r w:rsidR="00030B8B">
        <w:rPr>
          <w:i/>
          <w:szCs w:val="20"/>
          <w:lang w:eastAsia="en-US"/>
        </w:rPr>
        <w:t xml:space="preserve"> under</w:t>
      </w:r>
      <w:r>
        <w:rPr>
          <w:i/>
          <w:szCs w:val="20"/>
          <w:lang w:eastAsia="en-US"/>
        </w:rPr>
        <w:t xml:space="preserve"> point 2.3 of the </w:t>
      </w:r>
      <w:r w:rsidR="0070052A">
        <w:rPr>
          <w:i/>
          <w:szCs w:val="20"/>
          <w:lang w:eastAsia="en-US"/>
        </w:rPr>
        <w:t>T</w:t>
      </w:r>
      <w:r>
        <w:rPr>
          <w:i/>
          <w:szCs w:val="20"/>
          <w:lang w:eastAsia="en-US"/>
        </w:rPr>
        <w:t xml:space="preserve">ender </w:t>
      </w:r>
      <w:r w:rsidR="0070052A">
        <w:rPr>
          <w:i/>
          <w:szCs w:val="20"/>
          <w:lang w:eastAsia="en-US"/>
        </w:rPr>
        <w:t>S</w:t>
      </w:r>
      <w:r>
        <w:rPr>
          <w:i/>
          <w:szCs w:val="20"/>
          <w:lang w:eastAsia="en-US"/>
        </w:rPr>
        <w:t>pecifications will be met and provide appropriate supporting evidence)</w:t>
      </w:r>
      <w:r w:rsidR="0052338B">
        <w:rPr>
          <w:i/>
          <w:szCs w:val="20"/>
          <w:lang w:eastAsia="en-US"/>
        </w:rPr>
        <w:t>.</w:t>
      </w:r>
    </w:p>
    <w:p w:rsidR="00537731" w:rsidRDefault="00537731" w:rsidP="00537731">
      <w:pPr>
        <w:rPr>
          <w:b/>
        </w:rPr>
      </w:pPr>
    </w:p>
    <w:p w:rsidR="00537731" w:rsidRDefault="00537731" w:rsidP="00537731">
      <w:pPr>
        <w:rPr>
          <w:b/>
        </w:rPr>
      </w:pPr>
    </w:p>
    <w:p w:rsidR="00F755DC" w:rsidRDefault="00F755DC" w:rsidP="00537731">
      <w:pPr>
        <w:rPr>
          <w:b/>
        </w:rPr>
      </w:pPr>
    </w:p>
    <w:p w:rsidR="002C2702" w:rsidRDefault="002C2702" w:rsidP="00537731">
      <w:pPr>
        <w:rPr>
          <w:b/>
        </w:rPr>
      </w:pPr>
    </w:p>
    <w:p w:rsidR="00F755DC" w:rsidRDefault="00F755DC" w:rsidP="00537731">
      <w:pPr>
        <w:rPr>
          <w:b/>
        </w:rPr>
      </w:pPr>
    </w:p>
    <w:p w:rsidR="00537731" w:rsidRDefault="00537731" w:rsidP="00537731">
      <w:pPr>
        <w:rPr>
          <w:b/>
        </w:rPr>
      </w:pPr>
    </w:p>
    <w:p w:rsidR="001F255A" w:rsidRDefault="00537731" w:rsidP="00F755DC">
      <w:pPr>
        <w:spacing w:before="0" w:after="0"/>
        <w:rPr>
          <w:b/>
          <w:u w:val="single"/>
        </w:rPr>
      </w:pPr>
      <w:r w:rsidRPr="0052338B">
        <w:rPr>
          <w:b/>
          <w:u w:val="single"/>
        </w:rPr>
        <w:t>3.</w:t>
      </w:r>
      <w:r w:rsidRPr="0052338B">
        <w:rPr>
          <w:u w:val="single"/>
        </w:rPr>
        <w:t xml:space="preserve"> </w:t>
      </w:r>
      <w:r w:rsidRPr="0052338B">
        <w:rPr>
          <w:b/>
          <w:u w:val="single"/>
        </w:rPr>
        <w:t>Quality criterion Nr.</w:t>
      </w:r>
      <w:r w:rsidR="00F755DC" w:rsidRPr="0052338B">
        <w:rPr>
          <w:b/>
          <w:u w:val="single"/>
        </w:rPr>
        <w:t>3</w:t>
      </w:r>
      <w:r w:rsidRPr="0052338B">
        <w:rPr>
          <w:b/>
          <w:u w:val="single"/>
        </w:rPr>
        <w:t xml:space="preserve"> - </w:t>
      </w:r>
      <w:r w:rsidR="001F255A" w:rsidRPr="001F255A">
        <w:rPr>
          <w:b/>
          <w:u w:val="single"/>
        </w:rPr>
        <w:t>Numbe</w:t>
      </w:r>
      <w:r w:rsidR="001F255A">
        <w:rPr>
          <w:b/>
          <w:u w:val="single"/>
        </w:rPr>
        <w:t xml:space="preserve">r of coastal EU/EFTA countries </w:t>
      </w:r>
      <w:r w:rsidR="001F255A" w:rsidRPr="001F255A">
        <w:rPr>
          <w:b/>
          <w:u w:val="single"/>
        </w:rPr>
        <w:t>in which the dispersant offered has been approved</w:t>
      </w:r>
      <w:r w:rsidR="001F255A">
        <w:rPr>
          <w:b/>
          <w:u w:val="single"/>
        </w:rPr>
        <w:t>:</w:t>
      </w:r>
    </w:p>
    <w:p w:rsidR="00F755DC" w:rsidRPr="008153B1" w:rsidRDefault="00F755DC" w:rsidP="00F755DC">
      <w:pPr>
        <w:spacing w:before="0" w:after="0"/>
        <w:rPr>
          <w:i/>
          <w:szCs w:val="20"/>
          <w:lang w:eastAsia="en-US"/>
        </w:rPr>
      </w:pPr>
      <w:r>
        <w:rPr>
          <w:i/>
          <w:szCs w:val="20"/>
          <w:lang w:eastAsia="en-US"/>
        </w:rPr>
        <w:t xml:space="preserve">Please </w:t>
      </w:r>
      <w:r w:rsidR="001F255A">
        <w:rPr>
          <w:i/>
          <w:szCs w:val="20"/>
          <w:lang w:eastAsia="en-US"/>
        </w:rPr>
        <w:t xml:space="preserve">provide </w:t>
      </w:r>
      <w:r w:rsidR="001F255A" w:rsidRPr="001F255A">
        <w:rPr>
          <w:i/>
          <w:szCs w:val="20"/>
          <w:lang w:eastAsia="en-US"/>
        </w:rPr>
        <w:t xml:space="preserve">appropriate supporting evidence </w:t>
      </w:r>
      <w:r w:rsidR="004B165F">
        <w:rPr>
          <w:i/>
          <w:szCs w:val="20"/>
          <w:lang w:eastAsia="en-US"/>
        </w:rPr>
        <w:t xml:space="preserve">and fill in the </w:t>
      </w:r>
      <w:r w:rsidR="00EC03BB">
        <w:rPr>
          <w:i/>
          <w:szCs w:val="20"/>
          <w:lang w:eastAsia="en-US"/>
        </w:rPr>
        <w:t xml:space="preserve">following </w:t>
      </w:r>
      <w:r w:rsidR="004B165F">
        <w:rPr>
          <w:i/>
          <w:szCs w:val="20"/>
          <w:lang w:eastAsia="en-US"/>
        </w:rPr>
        <w:t>table:</w:t>
      </w:r>
    </w:p>
    <w:p w:rsidR="00537731" w:rsidRDefault="00537731" w:rsidP="00537731"/>
    <w:p w:rsidR="004B165F" w:rsidRDefault="004B165F" w:rsidP="00537731"/>
    <w:p w:rsidR="00AB18CA" w:rsidRDefault="00AB18CA" w:rsidP="00537731"/>
    <w:p w:rsidR="00AB18CA" w:rsidRDefault="00AB18CA" w:rsidP="00537731"/>
    <w:p w:rsidR="001F255A" w:rsidRDefault="001F255A" w:rsidP="00537731"/>
    <w:p w:rsidR="001F255A" w:rsidRDefault="001F255A" w:rsidP="00537731"/>
    <w:p w:rsidR="001F255A" w:rsidRDefault="001F255A" w:rsidP="00537731"/>
    <w:p w:rsidR="001F255A" w:rsidRDefault="001F255A" w:rsidP="00537731"/>
    <w:p w:rsidR="001F255A" w:rsidRDefault="001F255A" w:rsidP="00537731"/>
    <w:p w:rsidR="001F255A" w:rsidRDefault="001F255A" w:rsidP="00537731"/>
    <w:p w:rsidR="00AB18CA" w:rsidRDefault="00AB18CA" w:rsidP="00537731"/>
    <w:p w:rsidR="00AB18CA" w:rsidRDefault="00AB18CA" w:rsidP="00537731"/>
    <w:p w:rsidR="00AB18CA" w:rsidRDefault="00AB18CA" w:rsidP="00537731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09"/>
        <w:gridCol w:w="3119"/>
        <w:gridCol w:w="2305"/>
        <w:gridCol w:w="2337"/>
        <w:tblGridChange w:id="1">
          <w:tblGrid>
            <w:gridCol w:w="1384"/>
            <w:gridCol w:w="3544"/>
            <w:gridCol w:w="2305"/>
            <w:gridCol w:w="2337"/>
          </w:tblGrid>
        </w:tblGridChange>
      </w:tblGrid>
      <w:tr w:rsidR="00AB18CA" w:rsidTr="00F114FB">
        <w:tc>
          <w:tcPr>
            <w:tcW w:w="4928" w:type="dxa"/>
            <w:gridSpan w:val="2"/>
            <w:shd w:val="clear" w:color="auto" w:fill="595959" w:themeFill="text1" w:themeFillTint="A6"/>
          </w:tcPr>
          <w:p w:rsidR="00AB18CA" w:rsidRPr="00F114FB" w:rsidRDefault="00AB18CA" w:rsidP="00F114FB">
            <w:pPr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lastRenderedPageBreak/>
              <w:t>Country</w:t>
            </w:r>
          </w:p>
        </w:tc>
        <w:tc>
          <w:tcPr>
            <w:tcW w:w="2305" w:type="dxa"/>
            <w:shd w:val="clear" w:color="auto" w:fill="595959" w:themeFill="text1" w:themeFillTint="A6"/>
          </w:tcPr>
          <w:p w:rsidR="00AB18CA" w:rsidRPr="00F114FB" w:rsidRDefault="00AB18CA" w:rsidP="00F114FB">
            <w:pPr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Yes</w:t>
            </w:r>
          </w:p>
        </w:tc>
        <w:tc>
          <w:tcPr>
            <w:tcW w:w="2337" w:type="dxa"/>
            <w:shd w:val="clear" w:color="auto" w:fill="595959" w:themeFill="text1" w:themeFillTint="A6"/>
          </w:tcPr>
          <w:p w:rsidR="00AB18CA" w:rsidRPr="00F114FB" w:rsidRDefault="00AB18CA" w:rsidP="00F114FB">
            <w:pPr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No</w:t>
            </w:r>
          </w:p>
        </w:tc>
      </w:tr>
      <w:tr w:rsidR="00AB18CA" w:rsidTr="00F34CB4">
        <w:tblPrEx>
          <w:tblW w:w="0" w:type="auto"/>
          <w:tblPrExChange w:id="2" w:author="Sara DE DONATIS" w:date="2014-05-12T14:50:00Z">
            <w:tblPrEx>
              <w:tblW w:w="0" w:type="auto"/>
            </w:tblPrEx>
          </w:tblPrExChange>
        </w:tblPrEx>
        <w:tc>
          <w:tcPr>
            <w:tcW w:w="1809" w:type="dxa"/>
            <w:vMerge w:val="restart"/>
            <w:shd w:val="clear" w:color="auto" w:fill="548DD4" w:themeFill="text2" w:themeFillTint="99"/>
            <w:textDirection w:val="btLr"/>
            <w:vAlign w:val="center"/>
            <w:tcPrChange w:id="3" w:author="Sara DE DONATIS" w:date="2014-05-12T14:50:00Z">
              <w:tcPr>
                <w:tcW w:w="1384" w:type="dxa"/>
                <w:vMerge w:val="restart"/>
                <w:shd w:val="clear" w:color="auto" w:fill="548DD4" w:themeFill="text2" w:themeFillTint="99"/>
                <w:textDirection w:val="btLr"/>
                <w:vAlign w:val="center"/>
              </w:tcPr>
            </w:tcPrChange>
          </w:tcPr>
          <w:p w:rsidR="00AB18CA" w:rsidRPr="00F114FB" w:rsidRDefault="00F34CB4" w:rsidP="00F114FB">
            <w:pPr>
              <w:jc w:val="center"/>
              <w:rPr>
                <w:b/>
              </w:rPr>
            </w:pPr>
            <w:ins w:id="4" w:author="Sara DE DONATIS" w:date="2014-05-12T14:49:00Z">
              <w:r>
                <w:rPr>
                  <w:b/>
                  <w:color w:val="FFFFFF" w:themeColor="background1"/>
                </w:rPr>
                <w:t xml:space="preserve">Coastal </w:t>
              </w:r>
            </w:ins>
            <w:r w:rsidR="00AB18CA" w:rsidRPr="00F114FB">
              <w:rPr>
                <w:b/>
                <w:color w:val="FFFFFF" w:themeColor="background1"/>
              </w:rPr>
              <w:t>European Union Member States</w:t>
            </w:r>
          </w:p>
        </w:tc>
        <w:tc>
          <w:tcPr>
            <w:tcW w:w="3119" w:type="dxa"/>
            <w:tcPrChange w:id="5" w:author="Sara DE DONATIS" w:date="2014-05-12T14:50:00Z">
              <w:tcPr>
                <w:tcW w:w="3544" w:type="dxa"/>
              </w:tcPr>
            </w:tcPrChange>
          </w:tcPr>
          <w:p w:rsidR="00AB18CA" w:rsidRDefault="00AB18CA" w:rsidP="00537731">
            <w:r>
              <w:t>Belgium</w:t>
            </w:r>
          </w:p>
        </w:tc>
        <w:tc>
          <w:tcPr>
            <w:tcW w:w="2305" w:type="dxa"/>
            <w:tcPrChange w:id="6" w:author="Sara DE DONATIS" w:date="2014-05-12T14:50:00Z">
              <w:tcPr>
                <w:tcW w:w="2305" w:type="dxa"/>
              </w:tcPr>
            </w:tcPrChange>
          </w:tcPr>
          <w:p w:rsidR="00AB18CA" w:rsidRDefault="00AB18CA" w:rsidP="00537731"/>
        </w:tc>
        <w:tc>
          <w:tcPr>
            <w:tcW w:w="2337" w:type="dxa"/>
            <w:tcPrChange w:id="7" w:author="Sara DE DONATIS" w:date="2014-05-12T14:50:00Z">
              <w:tcPr>
                <w:tcW w:w="2337" w:type="dxa"/>
              </w:tcPr>
            </w:tcPrChange>
          </w:tcPr>
          <w:p w:rsidR="00AB18CA" w:rsidRDefault="00AB18CA" w:rsidP="00537731"/>
        </w:tc>
      </w:tr>
      <w:tr w:rsidR="00AB18CA" w:rsidTr="00F34CB4">
        <w:tblPrEx>
          <w:tblW w:w="0" w:type="auto"/>
          <w:tblPrExChange w:id="8" w:author="Sara DE DONATIS" w:date="2014-05-12T14:50:00Z">
            <w:tblPrEx>
              <w:tblW w:w="0" w:type="auto"/>
            </w:tblPrEx>
          </w:tblPrExChange>
        </w:tblPrEx>
        <w:tc>
          <w:tcPr>
            <w:tcW w:w="1809" w:type="dxa"/>
            <w:vMerge/>
            <w:shd w:val="clear" w:color="auto" w:fill="548DD4" w:themeFill="text2" w:themeFillTint="99"/>
            <w:tcPrChange w:id="9" w:author="Sara DE DONATIS" w:date="2014-05-12T14:50:00Z">
              <w:tcPr>
                <w:tcW w:w="1384" w:type="dxa"/>
                <w:vMerge/>
                <w:shd w:val="clear" w:color="auto" w:fill="548DD4" w:themeFill="text2" w:themeFillTint="99"/>
              </w:tcPr>
            </w:tcPrChange>
          </w:tcPr>
          <w:p w:rsidR="00AB18CA" w:rsidRDefault="00AB18CA" w:rsidP="00537731"/>
        </w:tc>
        <w:tc>
          <w:tcPr>
            <w:tcW w:w="3119" w:type="dxa"/>
            <w:tcPrChange w:id="10" w:author="Sara DE DONATIS" w:date="2014-05-12T14:50:00Z">
              <w:tcPr>
                <w:tcW w:w="3544" w:type="dxa"/>
              </w:tcPr>
            </w:tcPrChange>
          </w:tcPr>
          <w:p w:rsidR="00AB18CA" w:rsidRDefault="00AB18CA" w:rsidP="00537731">
            <w:r>
              <w:t>Bulgaria</w:t>
            </w:r>
          </w:p>
        </w:tc>
        <w:tc>
          <w:tcPr>
            <w:tcW w:w="2305" w:type="dxa"/>
            <w:tcPrChange w:id="11" w:author="Sara DE DONATIS" w:date="2014-05-12T14:50:00Z">
              <w:tcPr>
                <w:tcW w:w="2305" w:type="dxa"/>
              </w:tcPr>
            </w:tcPrChange>
          </w:tcPr>
          <w:p w:rsidR="00AB18CA" w:rsidRDefault="00AB18CA" w:rsidP="00537731"/>
        </w:tc>
        <w:tc>
          <w:tcPr>
            <w:tcW w:w="2337" w:type="dxa"/>
            <w:tcPrChange w:id="12" w:author="Sara DE DONATIS" w:date="2014-05-12T14:50:00Z">
              <w:tcPr>
                <w:tcW w:w="2337" w:type="dxa"/>
              </w:tcPr>
            </w:tcPrChange>
          </w:tcPr>
          <w:p w:rsidR="00AB18CA" w:rsidRDefault="00AB18CA" w:rsidP="00537731"/>
        </w:tc>
      </w:tr>
      <w:tr w:rsidR="00AB18CA" w:rsidTr="00F34CB4">
        <w:tblPrEx>
          <w:tblW w:w="0" w:type="auto"/>
          <w:tblPrExChange w:id="13" w:author="Sara DE DONATIS" w:date="2014-05-12T14:50:00Z">
            <w:tblPrEx>
              <w:tblW w:w="0" w:type="auto"/>
            </w:tblPrEx>
          </w:tblPrExChange>
        </w:tblPrEx>
        <w:tc>
          <w:tcPr>
            <w:tcW w:w="1809" w:type="dxa"/>
            <w:vMerge/>
            <w:shd w:val="clear" w:color="auto" w:fill="548DD4" w:themeFill="text2" w:themeFillTint="99"/>
            <w:tcPrChange w:id="14" w:author="Sara DE DONATIS" w:date="2014-05-12T14:50:00Z">
              <w:tcPr>
                <w:tcW w:w="1384" w:type="dxa"/>
                <w:vMerge/>
                <w:shd w:val="clear" w:color="auto" w:fill="548DD4" w:themeFill="text2" w:themeFillTint="99"/>
              </w:tcPr>
            </w:tcPrChange>
          </w:tcPr>
          <w:p w:rsidR="00AB18CA" w:rsidRDefault="00AB18CA" w:rsidP="00537731"/>
        </w:tc>
        <w:tc>
          <w:tcPr>
            <w:tcW w:w="3119" w:type="dxa"/>
            <w:tcPrChange w:id="15" w:author="Sara DE DONATIS" w:date="2014-05-12T14:50:00Z">
              <w:tcPr>
                <w:tcW w:w="3544" w:type="dxa"/>
              </w:tcPr>
            </w:tcPrChange>
          </w:tcPr>
          <w:p w:rsidR="00AB18CA" w:rsidRDefault="00AB18CA" w:rsidP="00537731">
            <w:r>
              <w:t>Croatia</w:t>
            </w:r>
          </w:p>
        </w:tc>
        <w:tc>
          <w:tcPr>
            <w:tcW w:w="2305" w:type="dxa"/>
            <w:tcPrChange w:id="16" w:author="Sara DE DONATIS" w:date="2014-05-12T14:50:00Z">
              <w:tcPr>
                <w:tcW w:w="2305" w:type="dxa"/>
              </w:tcPr>
            </w:tcPrChange>
          </w:tcPr>
          <w:p w:rsidR="00AB18CA" w:rsidRDefault="00AB18CA" w:rsidP="00537731"/>
        </w:tc>
        <w:tc>
          <w:tcPr>
            <w:tcW w:w="2337" w:type="dxa"/>
            <w:tcPrChange w:id="17" w:author="Sara DE DONATIS" w:date="2014-05-12T14:50:00Z">
              <w:tcPr>
                <w:tcW w:w="2337" w:type="dxa"/>
              </w:tcPr>
            </w:tcPrChange>
          </w:tcPr>
          <w:p w:rsidR="00AB18CA" w:rsidRDefault="00AB18CA" w:rsidP="00537731"/>
        </w:tc>
      </w:tr>
      <w:tr w:rsidR="00AB18CA" w:rsidTr="00F34CB4">
        <w:tblPrEx>
          <w:tblW w:w="0" w:type="auto"/>
          <w:tblPrExChange w:id="18" w:author="Sara DE DONATIS" w:date="2014-05-12T14:50:00Z">
            <w:tblPrEx>
              <w:tblW w:w="0" w:type="auto"/>
            </w:tblPrEx>
          </w:tblPrExChange>
        </w:tblPrEx>
        <w:tc>
          <w:tcPr>
            <w:tcW w:w="1809" w:type="dxa"/>
            <w:vMerge/>
            <w:shd w:val="clear" w:color="auto" w:fill="548DD4" w:themeFill="text2" w:themeFillTint="99"/>
            <w:tcPrChange w:id="19" w:author="Sara DE DONATIS" w:date="2014-05-12T14:50:00Z">
              <w:tcPr>
                <w:tcW w:w="1384" w:type="dxa"/>
                <w:vMerge/>
                <w:shd w:val="clear" w:color="auto" w:fill="548DD4" w:themeFill="text2" w:themeFillTint="99"/>
              </w:tcPr>
            </w:tcPrChange>
          </w:tcPr>
          <w:p w:rsidR="00AB18CA" w:rsidRDefault="00AB18CA" w:rsidP="00537731"/>
        </w:tc>
        <w:tc>
          <w:tcPr>
            <w:tcW w:w="3119" w:type="dxa"/>
            <w:tcPrChange w:id="20" w:author="Sara DE DONATIS" w:date="2014-05-12T14:50:00Z">
              <w:tcPr>
                <w:tcW w:w="3544" w:type="dxa"/>
              </w:tcPr>
            </w:tcPrChange>
          </w:tcPr>
          <w:p w:rsidR="00AB18CA" w:rsidRDefault="00AB18CA" w:rsidP="00537731">
            <w:r>
              <w:t>Cyprus</w:t>
            </w:r>
          </w:p>
        </w:tc>
        <w:tc>
          <w:tcPr>
            <w:tcW w:w="2305" w:type="dxa"/>
            <w:tcPrChange w:id="21" w:author="Sara DE DONATIS" w:date="2014-05-12T14:50:00Z">
              <w:tcPr>
                <w:tcW w:w="2305" w:type="dxa"/>
              </w:tcPr>
            </w:tcPrChange>
          </w:tcPr>
          <w:p w:rsidR="00AB18CA" w:rsidRDefault="00AB18CA" w:rsidP="00537731"/>
        </w:tc>
        <w:tc>
          <w:tcPr>
            <w:tcW w:w="2337" w:type="dxa"/>
            <w:tcPrChange w:id="22" w:author="Sara DE DONATIS" w:date="2014-05-12T14:50:00Z">
              <w:tcPr>
                <w:tcW w:w="2337" w:type="dxa"/>
              </w:tcPr>
            </w:tcPrChange>
          </w:tcPr>
          <w:p w:rsidR="00AB18CA" w:rsidRDefault="00AB18CA" w:rsidP="00537731"/>
        </w:tc>
      </w:tr>
      <w:tr w:rsidR="00AB18CA" w:rsidTr="00F34CB4">
        <w:tblPrEx>
          <w:tblW w:w="0" w:type="auto"/>
          <w:tblPrExChange w:id="23" w:author="Sara DE DONATIS" w:date="2014-05-12T14:50:00Z">
            <w:tblPrEx>
              <w:tblW w:w="0" w:type="auto"/>
            </w:tblPrEx>
          </w:tblPrExChange>
        </w:tblPrEx>
        <w:tc>
          <w:tcPr>
            <w:tcW w:w="1809" w:type="dxa"/>
            <w:vMerge/>
            <w:shd w:val="clear" w:color="auto" w:fill="548DD4" w:themeFill="text2" w:themeFillTint="99"/>
            <w:tcPrChange w:id="24" w:author="Sara DE DONATIS" w:date="2014-05-12T14:50:00Z">
              <w:tcPr>
                <w:tcW w:w="1384" w:type="dxa"/>
                <w:vMerge/>
                <w:shd w:val="clear" w:color="auto" w:fill="548DD4" w:themeFill="text2" w:themeFillTint="99"/>
              </w:tcPr>
            </w:tcPrChange>
          </w:tcPr>
          <w:p w:rsidR="00AB18CA" w:rsidRDefault="00AB18CA" w:rsidP="00537731"/>
        </w:tc>
        <w:tc>
          <w:tcPr>
            <w:tcW w:w="3119" w:type="dxa"/>
            <w:tcPrChange w:id="25" w:author="Sara DE DONATIS" w:date="2014-05-12T14:50:00Z">
              <w:tcPr>
                <w:tcW w:w="3544" w:type="dxa"/>
              </w:tcPr>
            </w:tcPrChange>
          </w:tcPr>
          <w:p w:rsidR="00AB18CA" w:rsidRDefault="00AB18CA" w:rsidP="00537731">
            <w:r>
              <w:t>Denmark</w:t>
            </w:r>
          </w:p>
        </w:tc>
        <w:tc>
          <w:tcPr>
            <w:tcW w:w="2305" w:type="dxa"/>
            <w:tcPrChange w:id="26" w:author="Sara DE DONATIS" w:date="2014-05-12T14:50:00Z">
              <w:tcPr>
                <w:tcW w:w="2305" w:type="dxa"/>
              </w:tcPr>
            </w:tcPrChange>
          </w:tcPr>
          <w:p w:rsidR="00AB18CA" w:rsidRDefault="00AB18CA" w:rsidP="00537731"/>
        </w:tc>
        <w:tc>
          <w:tcPr>
            <w:tcW w:w="2337" w:type="dxa"/>
            <w:tcPrChange w:id="27" w:author="Sara DE DONATIS" w:date="2014-05-12T14:50:00Z">
              <w:tcPr>
                <w:tcW w:w="2337" w:type="dxa"/>
              </w:tcPr>
            </w:tcPrChange>
          </w:tcPr>
          <w:p w:rsidR="00AB18CA" w:rsidRDefault="00AB18CA" w:rsidP="00537731"/>
        </w:tc>
      </w:tr>
      <w:tr w:rsidR="00AB18CA" w:rsidTr="00F34CB4">
        <w:tblPrEx>
          <w:tblW w:w="0" w:type="auto"/>
          <w:tblPrExChange w:id="28" w:author="Sara DE DONATIS" w:date="2014-05-12T14:50:00Z">
            <w:tblPrEx>
              <w:tblW w:w="0" w:type="auto"/>
            </w:tblPrEx>
          </w:tblPrExChange>
        </w:tblPrEx>
        <w:tc>
          <w:tcPr>
            <w:tcW w:w="1809" w:type="dxa"/>
            <w:vMerge/>
            <w:shd w:val="clear" w:color="auto" w:fill="548DD4" w:themeFill="text2" w:themeFillTint="99"/>
            <w:tcPrChange w:id="29" w:author="Sara DE DONATIS" w:date="2014-05-12T14:50:00Z">
              <w:tcPr>
                <w:tcW w:w="1384" w:type="dxa"/>
                <w:vMerge/>
                <w:shd w:val="clear" w:color="auto" w:fill="548DD4" w:themeFill="text2" w:themeFillTint="99"/>
              </w:tcPr>
            </w:tcPrChange>
          </w:tcPr>
          <w:p w:rsidR="00AB18CA" w:rsidRDefault="00AB18CA" w:rsidP="00537731"/>
        </w:tc>
        <w:tc>
          <w:tcPr>
            <w:tcW w:w="3119" w:type="dxa"/>
            <w:tcPrChange w:id="30" w:author="Sara DE DONATIS" w:date="2014-05-12T14:50:00Z">
              <w:tcPr>
                <w:tcW w:w="3544" w:type="dxa"/>
              </w:tcPr>
            </w:tcPrChange>
          </w:tcPr>
          <w:p w:rsidR="00AB18CA" w:rsidRDefault="00AB18CA" w:rsidP="00537731">
            <w:r>
              <w:t>Estonia</w:t>
            </w:r>
          </w:p>
        </w:tc>
        <w:tc>
          <w:tcPr>
            <w:tcW w:w="2305" w:type="dxa"/>
            <w:tcPrChange w:id="31" w:author="Sara DE DONATIS" w:date="2014-05-12T14:50:00Z">
              <w:tcPr>
                <w:tcW w:w="2305" w:type="dxa"/>
              </w:tcPr>
            </w:tcPrChange>
          </w:tcPr>
          <w:p w:rsidR="00AB18CA" w:rsidRDefault="00AB18CA" w:rsidP="00537731"/>
        </w:tc>
        <w:tc>
          <w:tcPr>
            <w:tcW w:w="2337" w:type="dxa"/>
            <w:tcPrChange w:id="32" w:author="Sara DE DONATIS" w:date="2014-05-12T14:50:00Z">
              <w:tcPr>
                <w:tcW w:w="2337" w:type="dxa"/>
              </w:tcPr>
            </w:tcPrChange>
          </w:tcPr>
          <w:p w:rsidR="00AB18CA" w:rsidRDefault="00AB18CA" w:rsidP="00537731"/>
        </w:tc>
      </w:tr>
      <w:tr w:rsidR="00AB18CA" w:rsidTr="00F34CB4">
        <w:tblPrEx>
          <w:tblW w:w="0" w:type="auto"/>
          <w:tblPrExChange w:id="33" w:author="Sara DE DONATIS" w:date="2014-05-12T14:50:00Z">
            <w:tblPrEx>
              <w:tblW w:w="0" w:type="auto"/>
            </w:tblPrEx>
          </w:tblPrExChange>
        </w:tblPrEx>
        <w:tc>
          <w:tcPr>
            <w:tcW w:w="1809" w:type="dxa"/>
            <w:vMerge/>
            <w:shd w:val="clear" w:color="auto" w:fill="548DD4" w:themeFill="text2" w:themeFillTint="99"/>
            <w:tcPrChange w:id="34" w:author="Sara DE DONATIS" w:date="2014-05-12T14:50:00Z">
              <w:tcPr>
                <w:tcW w:w="1384" w:type="dxa"/>
                <w:vMerge/>
                <w:shd w:val="clear" w:color="auto" w:fill="548DD4" w:themeFill="text2" w:themeFillTint="99"/>
              </w:tcPr>
            </w:tcPrChange>
          </w:tcPr>
          <w:p w:rsidR="00AB18CA" w:rsidRDefault="00AB18CA" w:rsidP="00537731"/>
        </w:tc>
        <w:tc>
          <w:tcPr>
            <w:tcW w:w="3119" w:type="dxa"/>
            <w:tcPrChange w:id="35" w:author="Sara DE DONATIS" w:date="2014-05-12T14:50:00Z">
              <w:tcPr>
                <w:tcW w:w="3544" w:type="dxa"/>
              </w:tcPr>
            </w:tcPrChange>
          </w:tcPr>
          <w:p w:rsidR="00AB18CA" w:rsidRDefault="00AB18CA" w:rsidP="00537731">
            <w:r>
              <w:t>Finland</w:t>
            </w:r>
          </w:p>
        </w:tc>
        <w:tc>
          <w:tcPr>
            <w:tcW w:w="2305" w:type="dxa"/>
            <w:tcPrChange w:id="36" w:author="Sara DE DONATIS" w:date="2014-05-12T14:50:00Z">
              <w:tcPr>
                <w:tcW w:w="2305" w:type="dxa"/>
              </w:tcPr>
            </w:tcPrChange>
          </w:tcPr>
          <w:p w:rsidR="00AB18CA" w:rsidRDefault="00AB18CA" w:rsidP="00537731"/>
        </w:tc>
        <w:tc>
          <w:tcPr>
            <w:tcW w:w="2337" w:type="dxa"/>
            <w:tcPrChange w:id="37" w:author="Sara DE DONATIS" w:date="2014-05-12T14:50:00Z">
              <w:tcPr>
                <w:tcW w:w="2337" w:type="dxa"/>
              </w:tcPr>
            </w:tcPrChange>
          </w:tcPr>
          <w:p w:rsidR="00AB18CA" w:rsidRDefault="00AB18CA" w:rsidP="00537731"/>
        </w:tc>
      </w:tr>
      <w:tr w:rsidR="00AB18CA" w:rsidTr="00F34CB4">
        <w:tblPrEx>
          <w:tblW w:w="0" w:type="auto"/>
          <w:tblPrExChange w:id="38" w:author="Sara DE DONATIS" w:date="2014-05-12T14:50:00Z">
            <w:tblPrEx>
              <w:tblW w:w="0" w:type="auto"/>
            </w:tblPrEx>
          </w:tblPrExChange>
        </w:tblPrEx>
        <w:tc>
          <w:tcPr>
            <w:tcW w:w="1809" w:type="dxa"/>
            <w:vMerge/>
            <w:shd w:val="clear" w:color="auto" w:fill="548DD4" w:themeFill="text2" w:themeFillTint="99"/>
            <w:tcPrChange w:id="39" w:author="Sara DE DONATIS" w:date="2014-05-12T14:50:00Z">
              <w:tcPr>
                <w:tcW w:w="1384" w:type="dxa"/>
                <w:vMerge/>
                <w:shd w:val="clear" w:color="auto" w:fill="548DD4" w:themeFill="text2" w:themeFillTint="99"/>
              </w:tcPr>
            </w:tcPrChange>
          </w:tcPr>
          <w:p w:rsidR="00AB18CA" w:rsidRDefault="00AB18CA" w:rsidP="00537731"/>
        </w:tc>
        <w:tc>
          <w:tcPr>
            <w:tcW w:w="3119" w:type="dxa"/>
            <w:tcPrChange w:id="40" w:author="Sara DE DONATIS" w:date="2014-05-12T14:50:00Z">
              <w:tcPr>
                <w:tcW w:w="3544" w:type="dxa"/>
              </w:tcPr>
            </w:tcPrChange>
          </w:tcPr>
          <w:p w:rsidR="00AB18CA" w:rsidRDefault="00AB18CA" w:rsidP="00537731">
            <w:r>
              <w:t>France</w:t>
            </w:r>
          </w:p>
        </w:tc>
        <w:tc>
          <w:tcPr>
            <w:tcW w:w="2305" w:type="dxa"/>
            <w:tcPrChange w:id="41" w:author="Sara DE DONATIS" w:date="2014-05-12T14:50:00Z">
              <w:tcPr>
                <w:tcW w:w="2305" w:type="dxa"/>
              </w:tcPr>
            </w:tcPrChange>
          </w:tcPr>
          <w:p w:rsidR="00AB18CA" w:rsidRDefault="00AB18CA" w:rsidP="00537731"/>
        </w:tc>
        <w:tc>
          <w:tcPr>
            <w:tcW w:w="2337" w:type="dxa"/>
            <w:tcPrChange w:id="42" w:author="Sara DE DONATIS" w:date="2014-05-12T14:50:00Z">
              <w:tcPr>
                <w:tcW w:w="2337" w:type="dxa"/>
              </w:tcPr>
            </w:tcPrChange>
          </w:tcPr>
          <w:p w:rsidR="00AB18CA" w:rsidRDefault="00AB18CA" w:rsidP="00537731"/>
        </w:tc>
      </w:tr>
      <w:tr w:rsidR="00AB18CA" w:rsidTr="00F34CB4">
        <w:tblPrEx>
          <w:tblW w:w="0" w:type="auto"/>
          <w:tblPrExChange w:id="43" w:author="Sara DE DONATIS" w:date="2014-05-12T14:50:00Z">
            <w:tblPrEx>
              <w:tblW w:w="0" w:type="auto"/>
            </w:tblPrEx>
          </w:tblPrExChange>
        </w:tblPrEx>
        <w:tc>
          <w:tcPr>
            <w:tcW w:w="1809" w:type="dxa"/>
            <w:vMerge/>
            <w:shd w:val="clear" w:color="auto" w:fill="548DD4" w:themeFill="text2" w:themeFillTint="99"/>
            <w:tcPrChange w:id="44" w:author="Sara DE DONATIS" w:date="2014-05-12T14:50:00Z">
              <w:tcPr>
                <w:tcW w:w="1384" w:type="dxa"/>
                <w:vMerge/>
                <w:shd w:val="clear" w:color="auto" w:fill="548DD4" w:themeFill="text2" w:themeFillTint="99"/>
              </w:tcPr>
            </w:tcPrChange>
          </w:tcPr>
          <w:p w:rsidR="00AB18CA" w:rsidRDefault="00AB18CA" w:rsidP="00537731"/>
        </w:tc>
        <w:tc>
          <w:tcPr>
            <w:tcW w:w="3119" w:type="dxa"/>
            <w:tcPrChange w:id="45" w:author="Sara DE DONATIS" w:date="2014-05-12T14:50:00Z">
              <w:tcPr>
                <w:tcW w:w="3544" w:type="dxa"/>
              </w:tcPr>
            </w:tcPrChange>
          </w:tcPr>
          <w:p w:rsidR="00AB18CA" w:rsidRDefault="00AB18CA" w:rsidP="00537731">
            <w:r>
              <w:t>Germany</w:t>
            </w:r>
          </w:p>
        </w:tc>
        <w:tc>
          <w:tcPr>
            <w:tcW w:w="2305" w:type="dxa"/>
            <w:tcPrChange w:id="46" w:author="Sara DE DONATIS" w:date="2014-05-12T14:50:00Z">
              <w:tcPr>
                <w:tcW w:w="2305" w:type="dxa"/>
              </w:tcPr>
            </w:tcPrChange>
          </w:tcPr>
          <w:p w:rsidR="00AB18CA" w:rsidRDefault="00AB18CA" w:rsidP="00537731"/>
        </w:tc>
        <w:tc>
          <w:tcPr>
            <w:tcW w:w="2337" w:type="dxa"/>
            <w:tcPrChange w:id="47" w:author="Sara DE DONATIS" w:date="2014-05-12T14:50:00Z">
              <w:tcPr>
                <w:tcW w:w="2337" w:type="dxa"/>
              </w:tcPr>
            </w:tcPrChange>
          </w:tcPr>
          <w:p w:rsidR="00AB18CA" w:rsidRDefault="00AB18CA" w:rsidP="00537731"/>
        </w:tc>
      </w:tr>
      <w:tr w:rsidR="00AB18CA" w:rsidTr="00F34CB4">
        <w:tblPrEx>
          <w:tblW w:w="0" w:type="auto"/>
          <w:tblPrExChange w:id="48" w:author="Sara DE DONATIS" w:date="2014-05-12T14:50:00Z">
            <w:tblPrEx>
              <w:tblW w:w="0" w:type="auto"/>
            </w:tblPrEx>
          </w:tblPrExChange>
        </w:tblPrEx>
        <w:trPr>
          <w:cantSplit/>
          <w:trHeight w:val="251"/>
          <w:trPrChange w:id="49" w:author="Sara DE DONATIS" w:date="2014-05-12T14:50:00Z">
            <w:trPr>
              <w:cantSplit/>
              <w:trHeight w:val="251"/>
            </w:trPr>
          </w:trPrChange>
        </w:trPr>
        <w:tc>
          <w:tcPr>
            <w:tcW w:w="1809" w:type="dxa"/>
            <w:vMerge/>
            <w:shd w:val="clear" w:color="auto" w:fill="548DD4" w:themeFill="text2" w:themeFillTint="99"/>
            <w:tcPrChange w:id="50" w:author="Sara DE DONATIS" w:date="2014-05-12T14:50:00Z">
              <w:tcPr>
                <w:tcW w:w="1384" w:type="dxa"/>
                <w:vMerge/>
                <w:shd w:val="clear" w:color="auto" w:fill="548DD4" w:themeFill="text2" w:themeFillTint="99"/>
              </w:tcPr>
            </w:tcPrChange>
          </w:tcPr>
          <w:p w:rsidR="00AB18CA" w:rsidRDefault="00AB18CA" w:rsidP="00537731"/>
        </w:tc>
        <w:tc>
          <w:tcPr>
            <w:tcW w:w="3119" w:type="dxa"/>
            <w:tcPrChange w:id="51" w:author="Sara DE DONATIS" w:date="2014-05-12T14:50:00Z">
              <w:tcPr>
                <w:tcW w:w="3544" w:type="dxa"/>
              </w:tcPr>
            </w:tcPrChange>
          </w:tcPr>
          <w:p w:rsidR="00AB18CA" w:rsidRDefault="00AB18CA">
            <w:r>
              <w:t>Greece</w:t>
            </w:r>
          </w:p>
        </w:tc>
        <w:tc>
          <w:tcPr>
            <w:tcW w:w="2305" w:type="dxa"/>
            <w:tcPrChange w:id="52" w:author="Sara DE DONATIS" w:date="2014-05-12T14:50:00Z">
              <w:tcPr>
                <w:tcW w:w="2305" w:type="dxa"/>
              </w:tcPr>
            </w:tcPrChange>
          </w:tcPr>
          <w:p w:rsidR="00AB18CA" w:rsidRDefault="00AB18CA" w:rsidP="00537731"/>
        </w:tc>
        <w:tc>
          <w:tcPr>
            <w:tcW w:w="2337" w:type="dxa"/>
            <w:tcPrChange w:id="53" w:author="Sara DE DONATIS" w:date="2014-05-12T14:50:00Z">
              <w:tcPr>
                <w:tcW w:w="2337" w:type="dxa"/>
              </w:tcPr>
            </w:tcPrChange>
          </w:tcPr>
          <w:p w:rsidR="00AB18CA" w:rsidRDefault="00AB18CA" w:rsidP="00537731"/>
        </w:tc>
      </w:tr>
      <w:tr w:rsidR="00AB18CA" w:rsidTr="00F34CB4">
        <w:tblPrEx>
          <w:tblW w:w="0" w:type="auto"/>
          <w:tblPrExChange w:id="54" w:author="Sara DE DONATIS" w:date="2014-05-12T14:50:00Z">
            <w:tblPrEx>
              <w:tblW w:w="0" w:type="auto"/>
            </w:tblPrEx>
          </w:tblPrExChange>
        </w:tblPrEx>
        <w:tc>
          <w:tcPr>
            <w:tcW w:w="1809" w:type="dxa"/>
            <w:vMerge/>
            <w:shd w:val="clear" w:color="auto" w:fill="548DD4" w:themeFill="text2" w:themeFillTint="99"/>
            <w:tcPrChange w:id="55" w:author="Sara DE DONATIS" w:date="2014-05-12T14:50:00Z">
              <w:tcPr>
                <w:tcW w:w="1384" w:type="dxa"/>
                <w:vMerge/>
                <w:shd w:val="clear" w:color="auto" w:fill="548DD4" w:themeFill="text2" w:themeFillTint="99"/>
              </w:tcPr>
            </w:tcPrChange>
          </w:tcPr>
          <w:p w:rsidR="00AB18CA" w:rsidRDefault="00AB18CA" w:rsidP="00537731"/>
        </w:tc>
        <w:tc>
          <w:tcPr>
            <w:tcW w:w="3119" w:type="dxa"/>
            <w:tcPrChange w:id="56" w:author="Sara DE DONATIS" w:date="2014-05-12T14:50:00Z">
              <w:tcPr>
                <w:tcW w:w="3544" w:type="dxa"/>
              </w:tcPr>
            </w:tcPrChange>
          </w:tcPr>
          <w:p w:rsidR="00AB18CA" w:rsidRDefault="00AB18CA" w:rsidP="00537731">
            <w:r>
              <w:t>Ireland</w:t>
            </w:r>
          </w:p>
        </w:tc>
        <w:tc>
          <w:tcPr>
            <w:tcW w:w="2305" w:type="dxa"/>
            <w:tcPrChange w:id="57" w:author="Sara DE DONATIS" w:date="2014-05-12T14:50:00Z">
              <w:tcPr>
                <w:tcW w:w="2305" w:type="dxa"/>
              </w:tcPr>
            </w:tcPrChange>
          </w:tcPr>
          <w:p w:rsidR="00AB18CA" w:rsidRDefault="00AB18CA" w:rsidP="00537731"/>
        </w:tc>
        <w:tc>
          <w:tcPr>
            <w:tcW w:w="2337" w:type="dxa"/>
            <w:tcPrChange w:id="58" w:author="Sara DE DONATIS" w:date="2014-05-12T14:50:00Z">
              <w:tcPr>
                <w:tcW w:w="2337" w:type="dxa"/>
              </w:tcPr>
            </w:tcPrChange>
          </w:tcPr>
          <w:p w:rsidR="00AB18CA" w:rsidRDefault="00AB18CA" w:rsidP="00537731"/>
        </w:tc>
      </w:tr>
      <w:tr w:rsidR="00AB18CA" w:rsidTr="00F34CB4">
        <w:tblPrEx>
          <w:tblW w:w="0" w:type="auto"/>
          <w:tblPrExChange w:id="59" w:author="Sara DE DONATIS" w:date="2014-05-12T14:50:00Z">
            <w:tblPrEx>
              <w:tblW w:w="0" w:type="auto"/>
            </w:tblPrEx>
          </w:tblPrExChange>
        </w:tblPrEx>
        <w:tc>
          <w:tcPr>
            <w:tcW w:w="1809" w:type="dxa"/>
            <w:vMerge/>
            <w:shd w:val="clear" w:color="auto" w:fill="548DD4" w:themeFill="text2" w:themeFillTint="99"/>
            <w:tcPrChange w:id="60" w:author="Sara DE DONATIS" w:date="2014-05-12T14:50:00Z">
              <w:tcPr>
                <w:tcW w:w="1384" w:type="dxa"/>
                <w:vMerge/>
                <w:shd w:val="clear" w:color="auto" w:fill="548DD4" w:themeFill="text2" w:themeFillTint="99"/>
              </w:tcPr>
            </w:tcPrChange>
          </w:tcPr>
          <w:p w:rsidR="00AB18CA" w:rsidRDefault="00AB18CA" w:rsidP="00537731"/>
        </w:tc>
        <w:tc>
          <w:tcPr>
            <w:tcW w:w="3119" w:type="dxa"/>
            <w:tcPrChange w:id="61" w:author="Sara DE DONATIS" w:date="2014-05-12T14:50:00Z">
              <w:tcPr>
                <w:tcW w:w="3544" w:type="dxa"/>
              </w:tcPr>
            </w:tcPrChange>
          </w:tcPr>
          <w:p w:rsidR="00AB18CA" w:rsidRDefault="00AB18CA" w:rsidP="00537731">
            <w:r>
              <w:t>Italy</w:t>
            </w:r>
          </w:p>
        </w:tc>
        <w:tc>
          <w:tcPr>
            <w:tcW w:w="2305" w:type="dxa"/>
            <w:tcPrChange w:id="62" w:author="Sara DE DONATIS" w:date="2014-05-12T14:50:00Z">
              <w:tcPr>
                <w:tcW w:w="2305" w:type="dxa"/>
              </w:tcPr>
            </w:tcPrChange>
          </w:tcPr>
          <w:p w:rsidR="00AB18CA" w:rsidRDefault="00AB18CA" w:rsidP="00537731"/>
        </w:tc>
        <w:tc>
          <w:tcPr>
            <w:tcW w:w="2337" w:type="dxa"/>
            <w:tcPrChange w:id="63" w:author="Sara DE DONATIS" w:date="2014-05-12T14:50:00Z">
              <w:tcPr>
                <w:tcW w:w="2337" w:type="dxa"/>
              </w:tcPr>
            </w:tcPrChange>
          </w:tcPr>
          <w:p w:rsidR="00AB18CA" w:rsidRDefault="00AB18CA" w:rsidP="00537731"/>
        </w:tc>
      </w:tr>
      <w:tr w:rsidR="00AB18CA" w:rsidTr="00F34CB4">
        <w:tblPrEx>
          <w:tblW w:w="0" w:type="auto"/>
          <w:tblPrExChange w:id="64" w:author="Sara DE DONATIS" w:date="2014-05-12T14:50:00Z">
            <w:tblPrEx>
              <w:tblW w:w="0" w:type="auto"/>
            </w:tblPrEx>
          </w:tblPrExChange>
        </w:tblPrEx>
        <w:tc>
          <w:tcPr>
            <w:tcW w:w="1809" w:type="dxa"/>
            <w:vMerge/>
            <w:shd w:val="clear" w:color="auto" w:fill="548DD4" w:themeFill="text2" w:themeFillTint="99"/>
            <w:tcPrChange w:id="65" w:author="Sara DE DONATIS" w:date="2014-05-12T14:50:00Z">
              <w:tcPr>
                <w:tcW w:w="1384" w:type="dxa"/>
                <w:vMerge/>
                <w:shd w:val="clear" w:color="auto" w:fill="548DD4" w:themeFill="text2" w:themeFillTint="99"/>
              </w:tcPr>
            </w:tcPrChange>
          </w:tcPr>
          <w:p w:rsidR="00AB18CA" w:rsidRDefault="00AB18CA" w:rsidP="00537731"/>
        </w:tc>
        <w:tc>
          <w:tcPr>
            <w:tcW w:w="3119" w:type="dxa"/>
            <w:tcPrChange w:id="66" w:author="Sara DE DONATIS" w:date="2014-05-12T14:50:00Z">
              <w:tcPr>
                <w:tcW w:w="3544" w:type="dxa"/>
              </w:tcPr>
            </w:tcPrChange>
          </w:tcPr>
          <w:p w:rsidR="00AB18CA" w:rsidRDefault="00AB18CA" w:rsidP="00537731">
            <w:r>
              <w:t>Latvia</w:t>
            </w:r>
          </w:p>
        </w:tc>
        <w:tc>
          <w:tcPr>
            <w:tcW w:w="2305" w:type="dxa"/>
            <w:tcPrChange w:id="67" w:author="Sara DE DONATIS" w:date="2014-05-12T14:50:00Z">
              <w:tcPr>
                <w:tcW w:w="2305" w:type="dxa"/>
              </w:tcPr>
            </w:tcPrChange>
          </w:tcPr>
          <w:p w:rsidR="00AB18CA" w:rsidRDefault="00AB18CA" w:rsidP="00537731"/>
        </w:tc>
        <w:tc>
          <w:tcPr>
            <w:tcW w:w="2337" w:type="dxa"/>
            <w:tcPrChange w:id="68" w:author="Sara DE DONATIS" w:date="2014-05-12T14:50:00Z">
              <w:tcPr>
                <w:tcW w:w="2337" w:type="dxa"/>
              </w:tcPr>
            </w:tcPrChange>
          </w:tcPr>
          <w:p w:rsidR="00AB18CA" w:rsidRDefault="00AB18CA" w:rsidP="00537731"/>
        </w:tc>
      </w:tr>
      <w:tr w:rsidR="00AB18CA" w:rsidTr="00F34CB4">
        <w:tblPrEx>
          <w:tblW w:w="0" w:type="auto"/>
          <w:tblPrExChange w:id="69" w:author="Sara DE DONATIS" w:date="2014-05-12T14:50:00Z">
            <w:tblPrEx>
              <w:tblW w:w="0" w:type="auto"/>
            </w:tblPrEx>
          </w:tblPrExChange>
        </w:tblPrEx>
        <w:tc>
          <w:tcPr>
            <w:tcW w:w="1809" w:type="dxa"/>
            <w:vMerge/>
            <w:shd w:val="clear" w:color="auto" w:fill="548DD4" w:themeFill="text2" w:themeFillTint="99"/>
            <w:tcPrChange w:id="70" w:author="Sara DE DONATIS" w:date="2014-05-12T14:50:00Z">
              <w:tcPr>
                <w:tcW w:w="1384" w:type="dxa"/>
                <w:vMerge/>
                <w:shd w:val="clear" w:color="auto" w:fill="548DD4" w:themeFill="text2" w:themeFillTint="99"/>
              </w:tcPr>
            </w:tcPrChange>
          </w:tcPr>
          <w:p w:rsidR="00AB18CA" w:rsidRDefault="00AB18CA" w:rsidP="00537731"/>
        </w:tc>
        <w:tc>
          <w:tcPr>
            <w:tcW w:w="3119" w:type="dxa"/>
            <w:tcPrChange w:id="71" w:author="Sara DE DONATIS" w:date="2014-05-12T14:50:00Z">
              <w:tcPr>
                <w:tcW w:w="3544" w:type="dxa"/>
              </w:tcPr>
            </w:tcPrChange>
          </w:tcPr>
          <w:p w:rsidR="00AB18CA" w:rsidRDefault="00AB18CA" w:rsidP="00537731">
            <w:r>
              <w:t>Lithuania</w:t>
            </w:r>
          </w:p>
        </w:tc>
        <w:tc>
          <w:tcPr>
            <w:tcW w:w="2305" w:type="dxa"/>
            <w:tcPrChange w:id="72" w:author="Sara DE DONATIS" w:date="2014-05-12T14:50:00Z">
              <w:tcPr>
                <w:tcW w:w="2305" w:type="dxa"/>
              </w:tcPr>
            </w:tcPrChange>
          </w:tcPr>
          <w:p w:rsidR="00AB18CA" w:rsidRDefault="00AB18CA" w:rsidP="00537731"/>
        </w:tc>
        <w:tc>
          <w:tcPr>
            <w:tcW w:w="2337" w:type="dxa"/>
            <w:tcPrChange w:id="73" w:author="Sara DE DONATIS" w:date="2014-05-12T14:50:00Z">
              <w:tcPr>
                <w:tcW w:w="2337" w:type="dxa"/>
              </w:tcPr>
            </w:tcPrChange>
          </w:tcPr>
          <w:p w:rsidR="00AB18CA" w:rsidRDefault="00AB18CA" w:rsidP="00537731"/>
        </w:tc>
      </w:tr>
      <w:tr w:rsidR="00AB18CA" w:rsidTr="00F34CB4">
        <w:tblPrEx>
          <w:tblW w:w="0" w:type="auto"/>
          <w:tblPrExChange w:id="74" w:author="Sara DE DONATIS" w:date="2014-05-12T14:50:00Z">
            <w:tblPrEx>
              <w:tblW w:w="0" w:type="auto"/>
            </w:tblPrEx>
          </w:tblPrExChange>
        </w:tblPrEx>
        <w:tc>
          <w:tcPr>
            <w:tcW w:w="1809" w:type="dxa"/>
            <w:vMerge/>
            <w:shd w:val="clear" w:color="auto" w:fill="548DD4" w:themeFill="text2" w:themeFillTint="99"/>
            <w:tcPrChange w:id="75" w:author="Sara DE DONATIS" w:date="2014-05-12T14:50:00Z">
              <w:tcPr>
                <w:tcW w:w="1384" w:type="dxa"/>
                <w:vMerge/>
                <w:shd w:val="clear" w:color="auto" w:fill="548DD4" w:themeFill="text2" w:themeFillTint="99"/>
              </w:tcPr>
            </w:tcPrChange>
          </w:tcPr>
          <w:p w:rsidR="00AB18CA" w:rsidRDefault="00AB18CA" w:rsidP="00537731"/>
        </w:tc>
        <w:tc>
          <w:tcPr>
            <w:tcW w:w="3119" w:type="dxa"/>
            <w:tcPrChange w:id="76" w:author="Sara DE DONATIS" w:date="2014-05-12T14:50:00Z">
              <w:tcPr>
                <w:tcW w:w="3544" w:type="dxa"/>
              </w:tcPr>
            </w:tcPrChange>
          </w:tcPr>
          <w:p w:rsidR="00AB18CA" w:rsidRDefault="00AB18CA" w:rsidP="00537731">
            <w:r>
              <w:t>Malta</w:t>
            </w:r>
          </w:p>
        </w:tc>
        <w:tc>
          <w:tcPr>
            <w:tcW w:w="2305" w:type="dxa"/>
            <w:tcPrChange w:id="77" w:author="Sara DE DONATIS" w:date="2014-05-12T14:50:00Z">
              <w:tcPr>
                <w:tcW w:w="2305" w:type="dxa"/>
              </w:tcPr>
            </w:tcPrChange>
          </w:tcPr>
          <w:p w:rsidR="00AB18CA" w:rsidRDefault="00AB18CA" w:rsidP="00537731"/>
        </w:tc>
        <w:tc>
          <w:tcPr>
            <w:tcW w:w="2337" w:type="dxa"/>
            <w:tcPrChange w:id="78" w:author="Sara DE DONATIS" w:date="2014-05-12T14:50:00Z">
              <w:tcPr>
                <w:tcW w:w="2337" w:type="dxa"/>
              </w:tcPr>
            </w:tcPrChange>
          </w:tcPr>
          <w:p w:rsidR="00AB18CA" w:rsidRDefault="00AB18CA" w:rsidP="00537731"/>
        </w:tc>
      </w:tr>
      <w:tr w:rsidR="00AB18CA" w:rsidTr="00F34CB4">
        <w:tblPrEx>
          <w:tblW w:w="0" w:type="auto"/>
          <w:tblPrExChange w:id="79" w:author="Sara DE DONATIS" w:date="2014-05-12T14:50:00Z">
            <w:tblPrEx>
              <w:tblW w:w="0" w:type="auto"/>
            </w:tblPrEx>
          </w:tblPrExChange>
        </w:tblPrEx>
        <w:tc>
          <w:tcPr>
            <w:tcW w:w="1809" w:type="dxa"/>
            <w:vMerge/>
            <w:shd w:val="clear" w:color="auto" w:fill="548DD4" w:themeFill="text2" w:themeFillTint="99"/>
            <w:tcPrChange w:id="80" w:author="Sara DE DONATIS" w:date="2014-05-12T14:50:00Z">
              <w:tcPr>
                <w:tcW w:w="1384" w:type="dxa"/>
                <w:vMerge/>
                <w:shd w:val="clear" w:color="auto" w:fill="548DD4" w:themeFill="text2" w:themeFillTint="99"/>
              </w:tcPr>
            </w:tcPrChange>
          </w:tcPr>
          <w:p w:rsidR="00AB18CA" w:rsidRDefault="00AB18CA" w:rsidP="00537731"/>
        </w:tc>
        <w:tc>
          <w:tcPr>
            <w:tcW w:w="3119" w:type="dxa"/>
            <w:tcPrChange w:id="81" w:author="Sara DE DONATIS" w:date="2014-05-12T14:50:00Z">
              <w:tcPr>
                <w:tcW w:w="3544" w:type="dxa"/>
              </w:tcPr>
            </w:tcPrChange>
          </w:tcPr>
          <w:p w:rsidR="00AB18CA" w:rsidRDefault="00AB18CA" w:rsidP="00537731">
            <w:r>
              <w:t>Netherlands</w:t>
            </w:r>
          </w:p>
        </w:tc>
        <w:tc>
          <w:tcPr>
            <w:tcW w:w="2305" w:type="dxa"/>
            <w:tcPrChange w:id="82" w:author="Sara DE DONATIS" w:date="2014-05-12T14:50:00Z">
              <w:tcPr>
                <w:tcW w:w="2305" w:type="dxa"/>
              </w:tcPr>
            </w:tcPrChange>
          </w:tcPr>
          <w:p w:rsidR="00AB18CA" w:rsidRDefault="00AB18CA" w:rsidP="00537731"/>
        </w:tc>
        <w:tc>
          <w:tcPr>
            <w:tcW w:w="2337" w:type="dxa"/>
            <w:tcPrChange w:id="83" w:author="Sara DE DONATIS" w:date="2014-05-12T14:50:00Z">
              <w:tcPr>
                <w:tcW w:w="2337" w:type="dxa"/>
              </w:tcPr>
            </w:tcPrChange>
          </w:tcPr>
          <w:p w:rsidR="00AB18CA" w:rsidRDefault="00AB18CA" w:rsidP="00537731"/>
        </w:tc>
      </w:tr>
      <w:tr w:rsidR="00AB18CA" w:rsidTr="00F34CB4">
        <w:tblPrEx>
          <w:tblW w:w="0" w:type="auto"/>
          <w:tblPrExChange w:id="84" w:author="Sara DE DONATIS" w:date="2014-05-12T14:50:00Z">
            <w:tblPrEx>
              <w:tblW w:w="0" w:type="auto"/>
            </w:tblPrEx>
          </w:tblPrExChange>
        </w:tblPrEx>
        <w:tc>
          <w:tcPr>
            <w:tcW w:w="1809" w:type="dxa"/>
            <w:vMerge/>
            <w:shd w:val="clear" w:color="auto" w:fill="548DD4" w:themeFill="text2" w:themeFillTint="99"/>
            <w:tcPrChange w:id="85" w:author="Sara DE DONATIS" w:date="2014-05-12T14:50:00Z">
              <w:tcPr>
                <w:tcW w:w="1384" w:type="dxa"/>
                <w:vMerge/>
                <w:shd w:val="clear" w:color="auto" w:fill="548DD4" w:themeFill="text2" w:themeFillTint="99"/>
              </w:tcPr>
            </w:tcPrChange>
          </w:tcPr>
          <w:p w:rsidR="00AB18CA" w:rsidRDefault="00AB18CA" w:rsidP="00537731"/>
        </w:tc>
        <w:tc>
          <w:tcPr>
            <w:tcW w:w="3119" w:type="dxa"/>
            <w:tcPrChange w:id="86" w:author="Sara DE DONATIS" w:date="2014-05-12T14:50:00Z">
              <w:tcPr>
                <w:tcW w:w="3544" w:type="dxa"/>
              </w:tcPr>
            </w:tcPrChange>
          </w:tcPr>
          <w:p w:rsidR="00AB18CA" w:rsidRDefault="00AB18CA" w:rsidP="00537731">
            <w:r>
              <w:t>Poland</w:t>
            </w:r>
          </w:p>
        </w:tc>
        <w:tc>
          <w:tcPr>
            <w:tcW w:w="2305" w:type="dxa"/>
            <w:tcPrChange w:id="87" w:author="Sara DE DONATIS" w:date="2014-05-12T14:50:00Z">
              <w:tcPr>
                <w:tcW w:w="2305" w:type="dxa"/>
              </w:tcPr>
            </w:tcPrChange>
          </w:tcPr>
          <w:p w:rsidR="00AB18CA" w:rsidRDefault="00AB18CA" w:rsidP="00537731"/>
        </w:tc>
        <w:tc>
          <w:tcPr>
            <w:tcW w:w="2337" w:type="dxa"/>
            <w:tcPrChange w:id="88" w:author="Sara DE DONATIS" w:date="2014-05-12T14:50:00Z">
              <w:tcPr>
                <w:tcW w:w="2337" w:type="dxa"/>
              </w:tcPr>
            </w:tcPrChange>
          </w:tcPr>
          <w:p w:rsidR="00AB18CA" w:rsidRDefault="00AB18CA" w:rsidP="00537731"/>
        </w:tc>
      </w:tr>
      <w:tr w:rsidR="00AB18CA" w:rsidTr="00F34CB4">
        <w:tblPrEx>
          <w:tblW w:w="0" w:type="auto"/>
          <w:tblPrExChange w:id="89" w:author="Sara DE DONATIS" w:date="2014-05-12T14:50:00Z">
            <w:tblPrEx>
              <w:tblW w:w="0" w:type="auto"/>
            </w:tblPrEx>
          </w:tblPrExChange>
        </w:tblPrEx>
        <w:tc>
          <w:tcPr>
            <w:tcW w:w="1809" w:type="dxa"/>
            <w:vMerge/>
            <w:shd w:val="clear" w:color="auto" w:fill="548DD4" w:themeFill="text2" w:themeFillTint="99"/>
            <w:tcPrChange w:id="90" w:author="Sara DE DONATIS" w:date="2014-05-12T14:50:00Z">
              <w:tcPr>
                <w:tcW w:w="1384" w:type="dxa"/>
                <w:vMerge/>
                <w:shd w:val="clear" w:color="auto" w:fill="548DD4" w:themeFill="text2" w:themeFillTint="99"/>
              </w:tcPr>
            </w:tcPrChange>
          </w:tcPr>
          <w:p w:rsidR="00AB18CA" w:rsidRDefault="00AB18CA" w:rsidP="00537731"/>
        </w:tc>
        <w:tc>
          <w:tcPr>
            <w:tcW w:w="3119" w:type="dxa"/>
            <w:tcPrChange w:id="91" w:author="Sara DE DONATIS" w:date="2014-05-12T14:50:00Z">
              <w:tcPr>
                <w:tcW w:w="3544" w:type="dxa"/>
              </w:tcPr>
            </w:tcPrChange>
          </w:tcPr>
          <w:p w:rsidR="00AB18CA" w:rsidRDefault="00AB18CA" w:rsidP="00537731">
            <w:r>
              <w:t>Portugal</w:t>
            </w:r>
          </w:p>
        </w:tc>
        <w:tc>
          <w:tcPr>
            <w:tcW w:w="2305" w:type="dxa"/>
            <w:tcPrChange w:id="92" w:author="Sara DE DONATIS" w:date="2014-05-12T14:50:00Z">
              <w:tcPr>
                <w:tcW w:w="2305" w:type="dxa"/>
              </w:tcPr>
            </w:tcPrChange>
          </w:tcPr>
          <w:p w:rsidR="00AB18CA" w:rsidRDefault="00AB18CA" w:rsidP="00537731"/>
        </w:tc>
        <w:tc>
          <w:tcPr>
            <w:tcW w:w="2337" w:type="dxa"/>
            <w:tcPrChange w:id="93" w:author="Sara DE DONATIS" w:date="2014-05-12T14:50:00Z">
              <w:tcPr>
                <w:tcW w:w="2337" w:type="dxa"/>
              </w:tcPr>
            </w:tcPrChange>
          </w:tcPr>
          <w:p w:rsidR="00AB18CA" w:rsidRDefault="00AB18CA" w:rsidP="00537731"/>
        </w:tc>
      </w:tr>
      <w:tr w:rsidR="00AB18CA" w:rsidTr="00F34CB4">
        <w:tblPrEx>
          <w:tblW w:w="0" w:type="auto"/>
          <w:tblPrExChange w:id="94" w:author="Sara DE DONATIS" w:date="2014-05-12T14:50:00Z">
            <w:tblPrEx>
              <w:tblW w:w="0" w:type="auto"/>
            </w:tblPrEx>
          </w:tblPrExChange>
        </w:tblPrEx>
        <w:tc>
          <w:tcPr>
            <w:tcW w:w="1809" w:type="dxa"/>
            <w:vMerge/>
            <w:shd w:val="clear" w:color="auto" w:fill="548DD4" w:themeFill="text2" w:themeFillTint="99"/>
            <w:tcPrChange w:id="95" w:author="Sara DE DONATIS" w:date="2014-05-12T14:50:00Z">
              <w:tcPr>
                <w:tcW w:w="1384" w:type="dxa"/>
                <w:vMerge/>
                <w:shd w:val="clear" w:color="auto" w:fill="548DD4" w:themeFill="text2" w:themeFillTint="99"/>
              </w:tcPr>
            </w:tcPrChange>
          </w:tcPr>
          <w:p w:rsidR="00AB18CA" w:rsidRDefault="00AB18CA" w:rsidP="00537731"/>
        </w:tc>
        <w:tc>
          <w:tcPr>
            <w:tcW w:w="3119" w:type="dxa"/>
            <w:tcPrChange w:id="96" w:author="Sara DE DONATIS" w:date="2014-05-12T14:50:00Z">
              <w:tcPr>
                <w:tcW w:w="3544" w:type="dxa"/>
              </w:tcPr>
            </w:tcPrChange>
          </w:tcPr>
          <w:p w:rsidR="00AB18CA" w:rsidRDefault="00AB18CA" w:rsidP="00537731">
            <w:r>
              <w:t>Romania</w:t>
            </w:r>
          </w:p>
        </w:tc>
        <w:tc>
          <w:tcPr>
            <w:tcW w:w="2305" w:type="dxa"/>
            <w:tcPrChange w:id="97" w:author="Sara DE DONATIS" w:date="2014-05-12T14:50:00Z">
              <w:tcPr>
                <w:tcW w:w="2305" w:type="dxa"/>
              </w:tcPr>
            </w:tcPrChange>
          </w:tcPr>
          <w:p w:rsidR="00AB18CA" w:rsidRDefault="00AB18CA" w:rsidP="00537731"/>
        </w:tc>
        <w:tc>
          <w:tcPr>
            <w:tcW w:w="2337" w:type="dxa"/>
            <w:tcPrChange w:id="98" w:author="Sara DE DONATIS" w:date="2014-05-12T14:50:00Z">
              <w:tcPr>
                <w:tcW w:w="2337" w:type="dxa"/>
              </w:tcPr>
            </w:tcPrChange>
          </w:tcPr>
          <w:p w:rsidR="00AB18CA" w:rsidRDefault="00AB18CA" w:rsidP="00537731"/>
        </w:tc>
      </w:tr>
      <w:tr w:rsidR="00AB18CA" w:rsidTr="00F34CB4">
        <w:tblPrEx>
          <w:tblW w:w="0" w:type="auto"/>
          <w:tblPrExChange w:id="99" w:author="Sara DE DONATIS" w:date="2014-05-12T14:50:00Z">
            <w:tblPrEx>
              <w:tblW w:w="0" w:type="auto"/>
            </w:tblPrEx>
          </w:tblPrExChange>
        </w:tblPrEx>
        <w:tc>
          <w:tcPr>
            <w:tcW w:w="1809" w:type="dxa"/>
            <w:vMerge/>
            <w:shd w:val="clear" w:color="auto" w:fill="548DD4" w:themeFill="text2" w:themeFillTint="99"/>
            <w:tcPrChange w:id="100" w:author="Sara DE DONATIS" w:date="2014-05-12T14:50:00Z">
              <w:tcPr>
                <w:tcW w:w="1384" w:type="dxa"/>
                <w:vMerge/>
                <w:shd w:val="clear" w:color="auto" w:fill="548DD4" w:themeFill="text2" w:themeFillTint="99"/>
              </w:tcPr>
            </w:tcPrChange>
          </w:tcPr>
          <w:p w:rsidR="00AB18CA" w:rsidRDefault="00AB18CA" w:rsidP="00537731"/>
        </w:tc>
        <w:tc>
          <w:tcPr>
            <w:tcW w:w="3119" w:type="dxa"/>
            <w:tcPrChange w:id="101" w:author="Sara DE DONATIS" w:date="2014-05-12T14:50:00Z">
              <w:tcPr>
                <w:tcW w:w="3544" w:type="dxa"/>
              </w:tcPr>
            </w:tcPrChange>
          </w:tcPr>
          <w:p w:rsidR="00AB18CA" w:rsidRDefault="00AB18CA" w:rsidP="00537731">
            <w:r>
              <w:t>Slovenia</w:t>
            </w:r>
          </w:p>
        </w:tc>
        <w:tc>
          <w:tcPr>
            <w:tcW w:w="2305" w:type="dxa"/>
            <w:tcPrChange w:id="102" w:author="Sara DE DONATIS" w:date="2014-05-12T14:50:00Z">
              <w:tcPr>
                <w:tcW w:w="2305" w:type="dxa"/>
              </w:tcPr>
            </w:tcPrChange>
          </w:tcPr>
          <w:p w:rsidR="00AB18CA" w:rsidRDefault="00AB18CA" w:rsidP="00537731"/>
        </w:tc>
        <w:tc>
          <w:tcPr>
            <w:tcW w:w="2337" w:type="dxa"/>
            <w:tcPrChange w:id="103" w:author="Sara DE DONATIS" w:date="2014-05-12T14:50:00Z">
              <w:tcPr>
                <w:tcW w:w="2337" w:type="dxa"/>
              </w:tcPr>
            </w:tcPrChange>
          </w:tcPr>
          <w:p w:rsidR="00AB18CA" w:rsidRDefault="00AB18CA" w:rsidP="00537731"/>
        </w:tc>
      </w:tr>
      <w:tr w:rsidR="00AB18CA" w:rsidTr="00F34CB4">
        <w:tblPrEx>
          <w:tblW w:w="0" w:type="auto"/>
          <w:tblPrExChange w:id="104" w:author="Sara DE DONATIS" w:date="2014-05-12T14:50:00Z">
            <w:tblPrEx>
              <w:tblW w:w="0" w:type="auto"/>
            </w:tblPrEx>
          </w:tblPrExChange>
        </w:tblPrEx>
        <w:tc>
          <w:tcPr>
            <w:tcW w:w="1809" w:type="dxa"/>
            <w:vMerge/>
            <w:shd w:val="clear" w:color="auto" w:fill="548DD4" w:themeFill="text2" w:themeFillTint="99"/>
            <w:tcPrChange w:id="105" w:author="Sara DE DONATIS" w:date="2014-05-12T14:50:00Z">
              <w:tcPr>
                <w:tcW w:w="1384" w:type="dxa"/>
                <w:vMerge/>
                <w:shd w:val="clear" w:color="auto" w:fill="548DD4" w:themeFill="text2" w:themeFillTint="99"/>
              </w:tcPr>
            </w:tcPrChange>
          </w:tcPr>
          <w:p w:rsidR="00AB18CA" w:rsidRDefault="00AB18CA" w:rsidP="00537731"/>
        </w:tc>
        <w:tc>
          <w:tcPr>
            <w:tcW w:w="3119" w:type="dxa"/>
            <w:tcPrChange w:id="106" w:author="Sara DE DONATIS" w:date="2014-05-12T14:50:00Z">
              <w:tcPr>
                <w:tcW w:w="3544" w:type="dxa"/>
              </w:tcPr>
            </w:tcPrChange>
          </w:tcPr>
          <w:p w:rsidR="00AB18CA" w:rsidRDefault="00AB18CA" w:rsidP="00537731">
            <w:r>
              <w:t>Spain</w:t>
            </w:r>
          </w:p>
        </w:tc>
        <w:tc>
          <w:tcPr>
            <w:tcW w:w="2305" w:type="dxa"/>
            <w:tcPrChange w:id="107" w:author="Sara DE DONATIS" w:date="2014-05-12T14:50:00Z">
              <w:tcPr>
                <w:tcW w:w="2305" w:type="dxa"/>
              </w:tcPr>
            </w:tcPrChange>
          </w:tcPr>
          <w:p w:rsidR="00AB18CA" w:rsidRDefault="00AB18CA" w:rsidP="00537731"/>
        </w:tc>
        <w:tc>
          <w:tcPr>
            <w:tcW w:w="2337" w:type="dxa"/>
            <w:tcPrChange w:id="108" w:author="Sara DE DONATIS" w:date="2014-05-12T14:50:00Z">
              <w:tcPr>
                <w:tcW w:w="2337" w:type="dxa"/>
              </w:tcPr>
            </w:tcPrChange>
          </w:tcPr>
          <w:p w:rsidR="00AB18CA" w:rsidRDefault="00AB18CA" w:rsidP="00537731"/>
        </w:tc>
      </w:tr>
      <w:tr w:rsidR="00AB18CA" w:rsidTr="00F34CB4">
        <w:tblPrEx>
          <w:tblW w:w="0" w:type="auto"/>
          <w:tblPrExChange w:id="109" w:author="Sara DE DONATIS" w:date="2014-05-12T14:50:00Z">
            <w:tblPrEx>
              <w:tblW w:w="0" w:type="auto"/>
            </w:tblPrEx>
          </w:tblPrExChange>
        </w:tblPrEx>
        <w:tc>
          <w:tcPr>
            <w:tcW w:w="1809" w:type="dxa"/>
            <w:vMerge/>
            <w:shd w:val="clear" w:color="auto" w:fill="548DD4" w:themeFill="text2" w:themeFillTint="99"/>
            <w:tcPrChange w:id="110" w:author="Sara DE DONATIS" w:date="2014-05-12T14:50:00Z">
              <w:tcPr>
                <w:tcW w:w="1384" w:type="dxa"/>
                <w:vMerge/>
                <w:shd w:val="clear" w:color="auto" w:fill="548DD4" w:themeFill="text2" w:themeFillTint="99"/>
              </w:tcPr>
            </w:tcPrChange>
          </w:tcPr>
          <w:p w:rsidR="00AB18CA" w:rsidRDefault="00AB18CA" w:rsidP="00537731"/>
        </w:tc>
        <w:tc>
          <w:tcPr>
            <w:tcW w:w="3119" w:type="dxa"/>
            <w:tcPrChange w:id="111" w:author="Sara DE DONATIS" w:date="2014-05-12T14:50:00Z">
              <w:tcPr>
                <w:tcW w:w="3544" w:type="dxa"/>
              </w:tcPr>
            </w:tcPrChange>
          </w:tcPr>
          <w:p w:rsidR="00AB18CA" w:rsidRDefault="00AB18CA" w:rsidP="00537731">
            <w:r>
              <w:t>Sweden</w:t>
            </w:r>
          </w:p>
        </w:tc>
        <w:tc>
          <w:tcPr>
            <w:tcW w:w="2305" w:type="dxa"/>
            <w:tcPrChange w:id="112" w:author="Sara DE DONATIS" w:date="2014-05-12T14:50:00Z">
              <w:tcPr>
                <w:tcW w:w="2305" w:type="dxa"/>
              </w:tcPr>
            </w:tcPrChange>
          </w:tcPr>
          <w:p w:rsidR="00AB18CA" w:rsidRDefault="00AB18CA" w:rsidP="00537731"/>
        </w:tc>
        <w:tc>
          <w:tcPr>
            <w:tcW w:w="2337" w:type="dxa"/>
            <w:tcPrChange w:id="113" w:author="Sara DE DONATIS" w:date="2014-05-12T14:50:00Z">
              <w:tcPr>
                <w:tcW w:w="2337" w:type="dxa"/>
              </w:tcPr>
            </w:tcPrChange>
          </w:tcPr>
          <w:p w:rsidR="00AB18CA" w:rsidRDefault="00AB18CA" w:rsidP="00537731"/>
        </w:tc>
      </w:tr>
      <w:tr w:rsidR="00AB18CA" w:rsidTr="00F34CB4">
        <w:tblPrEx>
          <w:tblW w:w="0" w:type="auto"/>
          <w:tblPrExChange w:id="114" w:author="Sara DE DONATIS" w:date="2014-05-12T14:50:00Z">
            <w:tblPrEx>
              <w:tblW w:w="0" w:type="auto"/>
            </w:tblPrEx>
          </w:tblPrExChange>
        </w:tblPrEx>
        <w:tc>
          <w:tcPr>
            <w:tcW w:w="1809" w:type="dxa"/>
            <w:vMerge/>
            <w:shd w:val="clear" w:color="auto" w:fill="548DD4" w:themeFill="text2" w:themeFillTint="99"/>
            <w:tcPrChange w:id="115" w:author="Sara DE DONATIS" w:date="2014-05-12T14:50:00Z">
              <w:tcPr>
                <w:tcW w:w="1384" w:type="dxa"/>
                <w:vMerge/>
                <w:shd w:val="clear" w:color="auto" w:fill="548DD4" w:themeFill="text2" w:themeFillTint="99"/>
              </w:tcPr>
            </w:tcPrChange>
          </w:tcPr>
          <w:p w:rsidR="00AB18CA" w:rsidRDefault="00AB18CA" w:rsidP="00537731"/>
        </w:tc>
        <w:tc>
          <w:tcPr>
            <w:tcW w:w="3119" w:type="dxa"/>
            <w:tcPrChange w:id="116" w:author="Sara DE DONATIS" w:date="2014-05-12T14:50:00Z">
              <w:tcPr>
                <w:tcW w:w="3544" w:type="dxa"/>
              </w:tcPr>
            </w:tcPrChange>
          </w:tcPr>
          <w:p w:rsidR="00AB18CA" w:rsidRDefault="00AB18CA" w:rsidP="00537731">
            <w:r>
              <w:t>United Kingdom</w:t>
            </w:r>
          </w:p>
        </w:tc>
        <w:tc>
          <w:tcPr>
            <w:tcW w:w="2305" w:type="dxa"/>
            <w:tcPrChange w:id="117" w:author="Sara DE DONATIS" w:date="2014-05-12T14:50:00Z">
              <w:tcPr>
                <w:tcW w:w="2305" w:type="dxa"/>
              </w:tcPr>
            </w:tcPrChange>
          </w:tcPr>
          <w:p w:rsidR="00AB18CA" w:rsidRDefault="00AB18CA" w:rsidP="00537731"/>
        </w:tc>
        <w:tc>
          <w:tcPr>
            <w:tcW w:w="2337" w:type="dxa"/>
            <w:tcPrChange w:id="118" w:author="Sara DE DONATIS" w:date="2014-05-12T14:50:00Z">
              <w:tcPr>
                <w:tcW w:w="2337" w:type="dxa"/>
              </w:tcPr>
            </w:tcPrChange>
          </w:tcPr>
          <w:p w:rsidR="00AB18CA" w:rsidRDefault="00AB18CA" w:rsidP="00537731"/>
        </w:tc>
      </w:tr>
      <w:tr w:rsidR="00AB18CA" w:rsidTr="00F34CB4">
        <w:tblPrEx>
          <w:tblW w:w="0" w:type="auto"/>
          <w:tblPrExChange w:id="119" w:author="Sara DE DONATIS" w:date="2014-05-12T14:51:00Z">
            <w:tblPrEx>
              <w:tblW w:w="0" w:type="auto"/>
            </w:tblPrEx>
          </w:tblPrExChange>
        </w:tblPrEx>
        <w:trPr>
          <w:trHeight w:val="1055"/>
        </w:trPr>
        <w:tc>
          <w:tcPr>
            <w:tcW w:w="1809" w:type="dxa"/>
            <w:vMerge w:val="restart"/>
            <w:shd w:val="clear" w:color="auto" w:fill="808080" w:themeFill="background1" w:themeFillShade="80"/>
            <w:textDirection w:val="btLr"/>
            <w:tcPrChange w:id="120" w:author="Sara DE DONATIS" w:date="2014-05-12T14:51:00Z">
              <w:tcPr>
                <w:tcW w:w="1384" w:type="dxa"/>
                <w:vMerge w:val="restart"/>
                <w:shd w:val="clear" w:color="auto" w:fill="808080" w:themeFill="background1" w:themeFillShade="80"/>
                <w:textDirection w:val="btLr"/>
              </w:tcPr>
            </w:tcPrChange>
          </w:tcPr>
          <w:p w:rsidR="00AB18CA" w:rsidRPr="00F114FB" w:rsidRDefault="00F34CB4" w:rsidP="00F114FB">
            <w:pPr>
              <w:ind w:left="113" w:right="113"/>
              <w:jc w:val="center"/>
              <w:rPr>
                <w:b/>
              </w:rPr>
            </w:pPr>
            <w:ins w:id="121" w:author="Sara DE DONATIS" w:date="2014-05-12T14:50:00Z">
              <w:r>
                <w:rPr>
                  <w:b/>
                  <w:color w:val="FFFFFF" w:themeColor="background1"/>
                </w:rPr>
                <w:t xml:space="preserve">Coastal </w:t>
              </w:r>
            </w:ins>
            <w:r w:rsidR="00AB18CA" w:rsidRPr="00F114FB">
              <w:rPr>
                <w:b/>
                <w:color w:val="FFFFFF" w:themeColor="background1"/>
              </w:rPr>
              <w:t xml:space="preserve">European Free Trade Association </w:t>
            </w:r>
            <w:r w:rsidR="00EC03BB" w:rsidRPr="00F114FB">
              <w:rPr>
                <w:b/>
                <w:color w:val="FFFFFF" w:themeColor="background1"/>
              </w:rPr>
              <w:t>Countries</w:t>
            </w:r>
          </w:p>
        </w:tc>
        <w:tc>
          <w:tcPr>
            <w:tcW w:w="3119" w:type="dxa"/>
            <w:vAlign w:val="center"/>
            <w:tcPrChange w:id="122" w:author="Sara DE DONATIS" w:date="2014-05-12T14:51:00Z">
              <w:tcPr>
                <w:tcW w:w="3544" w:type="dxa"/>
                <w:vAlign w:val="center"/>
              </w:tcPr>
            </w:tcPrChange>
          </w:tcPr>
          <w:p w:rsidR="00AB18CA" w:rsidRDefault="00AB18CA" w:rsidP="00F114FB">
            <w:pPr>
              <w:jc w:val="left"/>
            </w:pPr>
            <w:r>
              <w:t>Iceland</w:t>
            </w:r>
          </w:p>
          <w:p w:rsidR="00AB18CA" w:rsidRDefault="00AB18CA" w:rsidP="00F114FB">
            <w:pPr>
              <w:jc w:val="left"/>
            </w:pPr>
          </w:p>
        </w:tc>
        <w:tc>
          <w:tcPr>
            <w:tcW w:w="2305" w:type="dxa"/>
            <w:tcPrChange w:id="123" w:author="Sara DE DONATIS" w:date="2014-05-12T14:51:00Z">
              <w:tcPr>
                <w:tcW w:w="2305" w:type="dxa"/>
              </w:tcPr>
            </w:tcPrChange>
          </w:tcPr>
          <w:p w:rsidR="00AB18CA" w:rsidRDefault="00AB18CA" w:rsidP="00537731"/>
        </w:tc>
        <w:tc>
          <w:tcPr>
            <w:tcW w:w="2337" w:type="dxa"/>
            <w:tcPrChange w:id="124" w:author="Sara DE DONATIS" w:date="2014-05-12T14:51:00Z">
              <w:tcPr>
                <w:tcW w:w="2337" w:type="dxa"/>
              </w:tcPr>
            </w:tcPrChange>
          </w:tcPr>
          <w:p w:rsidR="00AB18CA" w:rsidRDefault="00AB18CA" w:rsidP="00537731"/>
        </w:tc>
      </w:tr>
      <w:tr w:rsidR="00AB18CA" w:rsidTr="00F34CB4">
        <w:tblPrEx>
          <w:tblW w:w="0" w:type="auto"/>
          <w:tblPrExChange w:id="125" w:author="Sara DE DONATIS" w:date="2014-05-12T14:50:00Z">
            <w:tblPrEx>
              <w:tblW w:w="0" w:type="auto"/>
            </w:tblPrEx>
          </w:tblPrExChange>
        </w:tblPrEx>
        <w:trPr>
          <w:trHeight w:val="1123"/>
          <w:trPrChange w:id="126" w:author="Sara DE DONATIS" w:date="2014-05-12T14:50:00Z">
            <w:trPr>
              <w:trHeight w:val="70"/>
            </w:trPr>
          </w:trPrChange>
        </w:trPr>
        <w:tc>
          <w:tcPr>
            <w:tcW w:w="1809" w:type="dxa"/>
            <w:vMerge/>
            <w:shd w:val="clear" w:color="auto" w:fill="808080" w:themeFill="background1" w:themeFillShade="80"/>
            <w:tcPrChange w:id="127" w:author="Sara DE DONATIS" w:date="2014-05-12T14:50:00Z">
              <w:tcPr>
                <w:tcW w:w="1384" w:type="dxa"/>
                <w:vMerge/>
                <w:shd w:val="clear" w:color="auto" w:fill="808080" w:themeFill="background1" w:themeFillShade="80"/>
              </w:tcPr>
            </w:tcPrChange>
          </w:tcPr>
          <w:p w:rsidR="00AB18CA" w:rsidRDefault="00AB18CA" w:rsidP="00537731"/>
        </w:tc>
        <w:tc>
          <w:tcPr>
            <w:tcW w:w="3119" w:type="dxa"/>
            <w:vAlign w:val="center"/>
            <w:tcPrChange w:id="128" w:author="Sara DE DONATIS" w:date="2014-05-12T14:50:00Z">
              <w:tcPr>
                <w:tcW w:w="3544" w:type="dxa"/>
                <w:vAlign w:val="center"/>
              </w:tcPr>
            </w:tcPrChange>
          </w:tcPr>
          <w:p w:rsidR="00EC03BB" w:rsidRDefault="00AB18CA" w:rsidP="00F114FB">
            <w:pPr>
              <w:jc w:val="left"/>
            </w:pPr>
            <w:r>
              <w:t>No</w:t>
            </w:r>
            <w:r w:rsidR="00B53E13">
              <w:t>r</w:t>
            </w:r>
            <w:r>
              <w:t>way</w:t>
            </w:r>
          </w:p>
          <w:p w:rsidR="00AB18CA" w:rsidRDefault="00AB18CA" w:rsidP="00F114FB">
            <w:pPr>
              <w:jc w:val="left"/>
            </w:pPr>
          </w:p>
        </w:tc>
        <w:tc>
          <w:tcPr>
            <w:tcW w:w="2305" w:type="dxa"/>
            <w:tcPrChange w:id="129" w:author="Sara DE DONATIS" w:date="2014-05-12T14:50:00Z">
              <w:tcPr>
                <w:tcW w:w="2305" w:type="dxa"/>
              </w:tcPr>
            </w:tcPrChange>
          </w:tcPr>
          <w:p w:rsidR="00AB18CA" w:rsidRDefault="00AB18CA" w:rsidP="00537731"/>
        </w:tc>
        <w:tc>
          <w:tcPr>
            <w:tcW w:w="2337" w:type="dxa"/>
            <w:tcPrChange w:id="130" w:author="Sara DE DONATIS" w:date="2014-05-12T14:50:00Z">
              <w:tcPr>
                <w:tcW w:w="2337" w:type="dxa"/>
              </w:tcPr>
            </w:tcPrChange>
          </w:tcPr>
          <w:p w:rsidR="00AB18CA" w:rsidRDefault="00AB18CA" w:rsidP="00537731"/>
        </w:tc>
      </w:tr>
    </w:tbl>
    <w:p w:rsidR="00AD2D58" w:rsidRPr="00AD2D58" w:rsidRDefault="00AD2D58">
      <w:pPr>
        <w:jc w:val="center"/>
      </w:pPr>
    </w:p>
    <w:sectPr w:rsidR="00AD2D58" w:rsidRPr="00AD2D58" w:rsidSect="00054A3F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2325" w:right="1276" w:bottom="1276" w:left="1276" w:header="397" w:footer="14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2F43" w:rsidRDefault="004D2F43">
      <w:r>
        <w:separator/>
      </w:r>
    </w:p>
    <w:p w:rsidR="004D2F43" w:rsidRDefault="004D2F43"/>
    <w:p w:rsidR="004D2F43" w:rsidRDefault="004D2F43"/>
  </w:endnote>
  <w:endnote w:type="continuationSeparator" w:id="0">
    <w:p w:rsidR="004D2F43" w:rsidRDefault="004D2F43">
      <w:r>
        <w:continuationSeparator/>
      </w:r>
    </w:p>
    <w:p w:rsidR="004D2F43" w:rsidRDefault="004D2F43"/>
    <w:p w:rsidR="004D2F43" w:rsidRDefault="004D2F4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1182" w:rsidRPr="0052338B" w:rsidRDefault="0084689C" w:rsidP="0052338B">
    <w:pPr>
      <w:pStyle w:val="Footer"/>
      <w:pBdr>
        <w:top w:val="single" w:sz="4" w:space="1" w:color="00B0F0"/>
      </w:pBdr>
      <w:spacing w:before="0" w:after="0" w:line="240" w:lineRule="auto"/>
      <w:ind w:left="-369" w:right="-369"/>
      <w:jc w:val="left"/>
      <w:rPr>
        <w:i/>
        <w:sz w:val="16"/>
        <w:szCs w:val="16"/>
      </w:rPr>
    </w:pPr>
    <w:r w:rsidRPr="0052338B">
      <w:rPr>
        <w:i/>
        <w:sz w:val="16"/>
        <w:szCs w:val="16"/>
      </w:rPr>
      <w:t>EMSA/OP/05/2014 – Framework Contract for the supply of oil dispersant</w:t>
    </w:r>
    <w:r w:rsidRPr="0052338B">
      <w:rPr>
        <w:i/>
        <w:sz w:val="16"/>
        <w:szCs w:val="16"/>
      </w:rPr>
      <w:tab/>
    </w:r>
    <w:r w:rsidRPr="0052338B">
      <w:rPr>
        <w:i/>
        <w:sz w:val="16"/>
        <w:szCs w:val="16"/>
      </w:rPr>
      <w:tab/>
    </w:r>
    <w:r w:rsidR="00011182" w:rsidRPr="0052338B">
      <w:rPr>
        <w:i/>
        <w:sz w:val="16"/>
        <w:szCs w:val="16"/>
      </w:rPr>
      <w:t xml:space="preserve">Page </w:t>
    </w:r>
    <w:r w:rsidR="00011182" w:rsidRPr="0052338B">
      <w:rPr>
        <w:i/>
        <w:sz w:val="16"/>
        <w:szCs w:val="16"/>
      </w:rPr>
      <w:fldChar w:fldCharType="begin"/>
    </w:r>
    <w:r w:rsidR="00011182" w:rsidRPr="0052338B">
      <w:rPr>
        <w:i/>
        <w:sz w:val="16"/>
        <w:szCs w:val="16"/>
      </w:rPr>
      <w:instrText xml:space="preserve"> PAGE </w:instrText>
    </w:r>
    <w:r w:rsidR="00011182" w:rsidRPr="0052338B">
      <w:rPr>
        <w:i/>
        <w:sz w:val="16"/>
        <w:szCs w:val="16"/>
      </w:rPr>
      <w:fldChar w:fldCharType="separate"/>
    </w:r>
    <w:r w:rsidR="007B1883">
      <w:rPr>
        <w:i/>
        <w:noProof/>
        <w:sz w:val="16"/>
        <w:szCs w:val="16"/>
      </w:rPr>
      <w:t>2</w:t>
    </w:r>
    <w:r w:rsidR="00011182" w:rsidRPr="0052338B">
      <w:rPr>
        <w:i/>
        <w:sz w:val="16"/>
        <w:szCs w:val="16"/>
      </w:rPr>
      <w:fldChar w:fldCharType="end"/>
    </w:r>
    <w:r w:rsidR="00011182" w:rsidRPr="0052338B">
      <w:rPr>
        <w:i/>
        <w:sz w:val="16"/>
        <w:szCs w:val="16"/>
      </w:rPr>
      <w:t xml:space="preserve"> of </w:t>
    </w:r>
    <w:r w:rsidR="00011182" w:rsidRPr="0052338B">
      <w:rPr>
        <w:i/>
        <w:sz w:val="16"/>
        <w:szCs w:val="16"/>
      </w:rPr>
      <w:fldChar w:fldCharType="begin"/>
    </w:r>
    <w:r w:rsidR="00011182" w:rsidRPr="0052338B">
      <w:rPr>
        <w:i/>
        <w:sz w:val="16"/>
        <w:szCs w:val="16"/>
      </w:rPr>
      <w:instrText xml:space="preserve"> SECTIONPAGES </w:instrText>
    </w:r>
    <w:r w:rsidR="00011182" w:rsidRPr="0052338B">
      <w:rPr>
        <w:i/>
        <w:sz w:val="16"/>
        <w:szCs w:val="16"/>
      </w:rPr>
      <w:fldChar w:fldCharType="separate"/>
    </w:r>
    <w:r w:rsidR="007B1883">
      <w:rPr>
        <w:i/>
        <w:noProof/>
        <w:sz w:val="16"/>
        <w:szCs w:val="16"/>
      </w:rPr>
      <w:t>7</w:t>
    </w:r>
    <w:r w:rsidR="00011182" w:rsidRPr="0052338B">
      <w:rPr>
        <w:i/>
        <w:sz w:val="16"/>
        <w:szCs w:val="16"/>
      </w:rPr>
      <w:fldChar w:fldCharType="end"/>
    </w:r>
  </w:p>
  <w:p w:rsidR="00011182" w:rsidRPr="00C63F85" w:rsidRDefault="00011182" w:rsidP="009B41B9">
    <w:pPr>
      <w:pStyle w:val="Footer"/>
      <w:spacing w:before="0" w:after="0" w:line="240" w:lineRule="auto"/>
      <w:ind w:left="-369" w:right="-369"/>
      <w:jc w:val="center"/>
      <w:rPr>
        <w:szCs w:val="20"/>
      </w:rPr>
    </w:pPr>
  </w:p>
  <w:p w:rsidR="00011182" w:rsidRPr="00C63F85" w:rsidRDefault="00011182" w:rsidP="009B41B9">
    <w:pPr>
      <w:pStyle w:val="Footer"/>
      <w:spacing w:before="0" w:after="0" w:line="240" w:lineRule="auto"/>
      <w:ind w:left="-369" w:right="-369"/>
      <w:jc w:val="center"/>
      <w:rPr>
        <w:szCs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4A3F" w:rsidRPr="00157000" w:rsidRDefault="00054A3F" w:rsidP="0052338B">
    <w:pPr>
      <w:pStyle w:val="Footer"/>
      <w:pBdr>
        <w:top w:val="single" w:sz="4" w:space="1" w:color="00B0F0"/>
      </w:pBdr>
      <w:spacing w:before="0" w:after="0" w:line="240" w:lineRule="auto"/>
      <w:ind w:left="-369" w:right="-369"/>
      <w:jc w:val="left"/>
      <w:rPr>
        <w:i/>
        <w:sz w:val="16"/>
        <w:szCs w:val="16"/>
      </w:rPr>
    </w:pPr>
    <w:r w:rsidRPr="00157000">
      <w:rPr>
        <w:i/>
        <w:sz w:val="16"/>
        <w:szCs w:val="16"/>
      </w:rPr>
      <w:t>EMSA/OP/05/2014 – Framework Contract for the supply of oil dispersant</w:t>
    </w:r>
    <w:r w:rsidRPr="00157000">
      <w:rPr>
        <w:i/>
        <w:sz w:val="16"/>
        <w:szCs w:val="16"/>
      </w:rPr>
      <w:tab/>
    </w:r>
    <w:r w:rsidRPr="00157000">
      <w:rPr>
        <w:i/>
        <w:sz w:val="16"/>
        <w:szCs w:val="16"/>
      </w:rPr>
      <w:tab/>
      <w:t xml:space="preserve">Page </w:t>
    </w:r>
    <w:r w:rsidRPr="00157000">
      <w:rPr>
        <w:i/>
        <w:sz w:val="16"/>
        <w:szCs w:val="16"/>
      </w:rPr>
      <w:fldChar w:fldCharType="begin"/>
    </w:r>
    <w:r w:rsidRPr="00157000">
      <w:rPr>
        <w:i/>
        <w:sz w:val="16"/>
        <w:szCs w:val="16"/>
      </w:rPr>
      <w:instrText xml:space="preserve"> PAGE </w:instrText>
    </w:r>
    <w:r w:rsidRPr="00157000">
      <w:rPr>
        <w:i/>
        <w:sz w:val="16"/>
        <w:szCs w:val="16"/>
      </w:rPr>
      <w:fldChar w:fldCharType="separate"/>
    </w:r>
    <w:r w:rsidR="007B1883">
      <w:rPr>
        <w:i/>
        <w:noProof/>
        <w:sz w:val="16"/>
        <w:szCs w:val="16"/>
      </w:rPr>
      <w:t>1</w:t>
    </w:r>
    <w:r w:rsidRPr="00157000">
      <w:rPr>
        <w:i/>
        <w:sz w:val="16"/>
        <w:szCs w:val="16"/>
      </w:rPr>
      <w:fldChar w:fldCharType="end"/>
    </w:r>
    <w:r w:rsidRPr="00157000">
      <w:rPr>
        <w:i/>
        <w:sz w:val="16"/>
        <w:szCs w:val="16"/>
      </w:rPr>
      <w:t xml:space="preserve"> of </w:t>
    </w:r>
    <w:r w:rsidRPr="00157000">
      <w:rPr>
        <w:i/>
        <w:sz w:val="16"/>
        <w:szCs w:val="16"/>
      </w:rPr>
      <w:fldChar w:fldCharType="begin"/>
    </w:r>
    <w:r w:rsidRPr="00157000">
      <w:rPr>
        <w:i/>
        <w:sz w:val="16"/>
        <w:szCs w:val="16"/>
      </w:rPr>
      <w:instrText xml:space="preserve"> SECTIONPAGES </w:instrText>
    </w:r>
    <w:r w:rsidRPr="00157000">
      <w:rPr>
        <w:i/>
        <w:sz w:val="16"/>
        <w:szCs w:val="16"/>
      </w:rPr>
      <w:fldChar w:fldCharType="separate"/>
    </w:r>
    <w:r w:rsidR="007B1883">
      <w:rPr>
        <w:i/>
        <w:noProof/>
        <w:sz w:val="16"/>
        <w:szCs w:val="16"/>
      </w:rPr>
      <w:t>3</w:t>
    </w:r>
    <w:r w:rsidRPr="00157000">
      <w:rPr>
        <w:i/>
        <w:sz w:val="16"/>
        <w:szCs w:val="16"/>
      </w:rPr>
      <w:fldChar w:fldCharType="end"/>
    </w:r>
  </w:p>
  <w:p w:rsidR="00054A3F" w:rsidRDefault="00054A3F">
    <w:pPr>
      <w:pStyle w:val="Footer"/>
    </w:pPr>
  </w:p>
  <w:p w:rsidR="00011182" w:rsidRPr="00C63F85" w:rsidRDefault="00011182" w:rsidP="00EB0D73">
    <w:pPr>
      <w:pStyle w:val="Footer"/>
      <w:spacing w:before="0" w:after="0" w:line="240" w:lineRule="auto"/>
      <w:ind w:right="-544"/>
      <w:jc w:val="center"/>
      <w:rPr>
        <w:noProof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2F43" w:rsidRDefault="004D2F43">
      <w:r>
        <w:separator/>
      </w:r>
    </w:p>
    <w:p w:rsidR="004D2F43" w:rsidRDefault="004D2F43"/>
    <w:p w:rsidR="004D2F43" w:rsidRDefault="004D2F43"/>
  </w:footnote>
  <w:footnote w:type="continuationSeparator" w:id="0">
    <w:p w:rsidR="004D2F43" w:rsidRDefault="004D2F43">
      <w:r>
        <w:continuationSeparator/>
      </w:r>
    </w:p>
    <w:p w:rsidR="004D2F43" w:rsidRDefault="004D2F43"/>
    <w:p w:rsidR="004D2F43" w:rsidRDefault="004D2F43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2702" w:rsidRDefault="002C2702">
    <w:pPr>
      <w:pStyle w:val="Header"/>
    </w:pPr>
  </w:p>
  <w:p w:rsidR="002C2702" w:rsidRDefault="002C270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1182" w:rsidRDefault="00797451" w:rsidP="008505CE">
    <w:pPr>
      <w:pStyle w:val="Header"/>
      <w:ind w:left="-709"/>
    </w:pPr>
    <w:bookmarkStart w:id="131" w:name="HeaderLogo"/>
    <w:r>
      <w:rPr>
        <w:noProof/>
        <w:lang w:val="en-IE" w:eastAsia="en-IE"/>
      </w:rPr>
      <w:drawing>
        <wp:inline distT="0" distB="0" distL="0" distR="0" wp14:anchorId="3E840386" wp14:editId="698811BB">
          <wp:extent cx="6838950" cy="1104900"/>
          <wp:effectExtent l="0" t="0" r="0" b="0"/>
          <wp:docPr id="1" name="Picture 1" descr="EMSA vectorized header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MSA vectorized header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38950" cy="1104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31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3FA2AEC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37A650C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1BD4D3A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C4CE27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48E268B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994C9A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CD5857E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F5ADC5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71A4F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69A146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451733F"/>
    <w:multiLevelType w:val="hybridMultilevel"/>
    <w:tmpl w:val="D3F2691E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5E50552"/>
    <w:multiLevelType w:val="hybridMultilevel"/>
    <w:tmpl w:val="644668EE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54A78D7"/>
    <w:multiLevelType w:val="hybridMultilevel"/>
    <w:tmpl w:val="45C89B2A"/>
    <w:lvl w:ilvl="0" w:tplc="04408A2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800" w:hanging="360"/>
      </w:pPr>
    </w:lvl>
    <w:lvl w:ilvl="2" w:tplc="1809001B" w:tentative="1">
      <w:start w:val="1"/>
      <w:numFmt w:val="lowerRoman"/>
      <w:lvlText w:val="%3."/>
      <w:lvlJc w:val="right"/>
      <w:pPr>
        <w:ind w:left="2520" w:hanging="180"/>
      </w:pPr>
    </w:lvl>
    <w:lvl w:ilvl="3" w:tplc="1809000F" w:tentative="1">
      <w:start w:val="1"/>
      <w:numFmt w:val="decimal"/>
      <w:lvlText w:val="%4."/>
      <w:lvlJc w:val="left"/>
      <w:pPr>
        <w:ind w:left="3240" w:hanging="360"/>
      </w:pPr>
    </w:lvl>
    <w:lvl w:ilvl="4" w:tplc="18090019" w:tentative="1">
      <w:start w:val="1"/>
      <w:numFmt w:val="lowerLetter"/>
      <w:lvlText w:val="%5."/>
      <w:lvlJc w:val="left"/>
      <w:pPr>
        <w:ind w:left="3960" w:hanging="360"/>
      </w:pPr>
    </w:lvl>
    <w:lvl w:ilvl="5" w:tplc="1809001B" w:tentative="1">
      <w:start w:val="1"/>
      <w:numFmt w:val="lowerRoman"/>
      <w:lvlText w:val="%6."/>
      <w:lvlJc w:val="right"/>
      <w:pPr>
        <w:ind w:left="4680" w:hanging="180"/>
      </w:pPr>
    </w:lvl>
    <w:lvl w:ilvl="6" w:tplc="1809000F" w:tentative="1">
      <w:start w:val="1"/>
      <w:numFmt w:val="decimal"/>
      <w:lvlText w:val="%7."/>
      <w:lvlJc w:val="left"/>
      <w:pPr>
        <w:ind w:left="5400" w:hanging="360"/>
      </w:pPr>
    </w:lvl>
    <w:lvl w:ilvl="7" w:tplc="18090019" w:tentative="1">
      <w:start w:val="1"/>
      <w:numFmt w:val="lowerLetter"/>
      <w:lvlText w:val="%8."/>
      <w:lvlJc w:val="left"/>
      <w:pPr>
        <w:ind w:left="6120" w:hanging="360"/>
      </w:pPr>
    </w:lvl>
    <w:lvl w:ilvl="8" w:tplc="1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52930ABB"/>
    <w:multiLevelType w:val="hybridMultilevel"/>
    <w:tmpl w:val="A13633E6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6902673"/>
    <w:multiLevelType w:val="hybridMultilevel"/>
    <w:tmpl w:val="0FDCD6AA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AE358E0"/>
    <w:multiLevelType w:val="hybridMultilevel"/>
    <w:tmpl w:val="9E7C7E4E"/>
    <w:lvl w:ilvl="0" w:tplc="047AF75C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5"/>
  </w:num>
  <w:num w:numId="12">
    <w:abstractNumId w:val="13"/>
  </w:num>
  <w:num w:numId="13">
    <w:abstractNumId w:val="14"/>
  </w:num>
  <w:num w:numId="14">
    <w:abstractNumId w:val="11"/>
  </w:num>
  <w:num w:numId="15">
    <w:abstractNumId w:val="12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revisionView w:markup="0"/>
  <w:trackRevisions/>
  <w:defaultTabStop w:val="708"/>
  <w:hyphenationZone w:val="425"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223A"/>
    <w:rsid w:val="000015C8"/>
    <w:rsid w:val="0000581E"/>
    <w:rsid w:val="000104A4"/>
    <w:rsid w:val="00011182"/>
    <w:rsid w:val="00011930"/>
    <w:rsid w:val="0001472E"/>
    <w:rsid w:val="00015381"/>
    <w:rsid w:val="000169F9"/>
    <w:rsid w:val="000176C3"/>
    <w:rsid w:val="00026306"/>
    <w:rsid w:val="000263D0"/>
    <w:rsid w:val="00026860"/>
    <w:rsid w:val="00027A70"/>
    <w:rsid w:val="00030A77"/>
    <w:rsid w:val="00030B8B"/>
    <w:rsid w:val="00040622"/>
    <w:rsid w:val="00041DF1"/>
    <w:rsid w:val="000456D2"/>
    <w:rsid w:val="0004646A"/>
    <w:rsid w:val="0005310B"/>
    <w:rsid w:val="0005340D"/>
    <w:rsid w:val="00053BC8"/>
    <w:rsid w:val="0005424C"/>
    <w:rsid w:val="00054A3F"/>
    <w:rsid w:val="00054C5E"/>
    <w:rsid w:val="000560AB"/>
    <w:rsid w:val="0006228C"/>
    <w:rsid w:val="000725B3"/>
    <w:rsid w:val="000740FE"/>
    <w:rsid w:val="000864E5"/>
    <w:rsid w:val="000963A7"/>
    <w:rsid w:val="000A7D9C"/>
    <w:rsid w:val="000B5318"/>
    <w:rsid w:val="000B5726"/>
    <w:rsid w:val="000C33A5"/>
    <w:rsid w:val="000C75D9"/>
    <w:rsid w:val="000C77C8"/>
    <w:rsid w:val="000D334D"/>
    <w:rsid w:val="000E1D4E"/>
    <w:rsid w:val="000F5E79"/>
    <w:rsid w:val="00104598"/>
    <w:rsid w:val="00107523"/>
    <w:rsid w:val="00111C7E"/>
    <w:rsid w:val="001137CC"/>
    <w:rsid w:val="00113E8F"/>
    <w:rsid w:val="00117217"/>
    <w:rsid w:val="0012049E"/>
    <w:rsid w:val="001234D4"/>
    <w:rsid w:val="00124A54"/>
    <w:rsid w:val="001373C4"/>
    <w:rsid w:val="00137845"/>
    <w:rsid w:val="001401B0"/>
    <w:rsid w:val="001454F6"/>
    <w:rsid w:val="00150BBB"/>
    <w:rsid w:val="00151CC9"/>
    <w:rsid w:val="00154514"/>
    <w:rsid w:val="001618AF"/>
    <w:rsid w:val="00171078"/>
    <w:rsid w:val="00171116"/>
    <w:rsid w:val="00177B7A"/>
    <w:rsid w:val="00180B13"/>
    <w:rsid w:val="0018169E"/>
    <w:rsid w:val="001848BB"/>
    <w:rsid w:val="0019552E"/>
    <w:rsid w:val="00195820"/>
    <w:rsid w:val="0019778A"/>
    <w:rsid w:val="001A63BE"/>
    <w:rsid w:val="001C0F4B"/>
    <w:rsid w:val="001D06FA"/>
    <w:rsid w:val="001D6E25"/>
    <w:rsid w:val="001F04AB"/>
    <w:rsid w:val="001F255A"/>
    <w:rsid w:val="001F5233"/>
    <w:rsid w:val="001F5D12"/>
    <w:rsid w:val="00200C02"/>
    <w:rsid w:val="00204B84"/>
    <w:rsid w:val="00204C4D"/>
    <w:rsid w:val="00205A6A"/>
    <w:rsid w:val="00211540"/>
    <w:rsid w:val="002129DD"/>
    <w:rsid w:val="00225AB4"/>
    <w:rsid w:val="002524D2"/>
    <w:rsid w:val="0027061A"/>
    <w:rsid w:val="00271250"/>
    <w:rsid w:val="00271AFA"/>
    <w:rsid w:val="00273605"/>
    <w:rsid w:val="002761F2"/>
    <w:rsid w:val="0028243A"/>
    <w:rsid w:val="00283B9B"/>
    <w:rsid w:val="00283EE5"/>
    <w:rsid w:val="002A0666"/>
    <w:rsid w:val="002B0D4D"/>
    <w:rsid w:val="002B1BE5"/>
    <w:rsid w:val="002B1D16"/>
    <w:rsid w:val="002B2818"/>
    <w:rsid w:val="002B479D"/>
    <w:rsid w:val="002B6F03"/>
    <w:rsid w:val="002C0716"/>
    <w:rsid w:val="002C2702"/>
    <w:rsid w:val="002C6973"/>
    <w:rsid w:val="002C6F33"/>
    <w:rsid w:val="002D29AD"/>
    <w:rsid w:val="002E0E7F"/>
    <w:rsid w:val="002E1741"/>
    <w:rsid w:val="002E1EF4"/>
    <w:rsid w:val="002E6B48"/>
    <w:rsid w:val="002E6D6E"/>
    <w:rsid w:val="002E6E12"/>
    <w:rsid w:val="002F0D93"/>
    <w:rsid w:val="002F2388"/>
    <w:rsid w:val="0030220E"/>
    <w:rsid w:val="00315843"/>
    <w:rsid w:val="003218E8"/>
    <w:rsid w:val="003223B0"/>
    <w:rsid w:val="00323F81"/>
    <w:rsid w:val="0032427B"/>
    <w:rsid w:val="003242EB"/>
    <w:rsid w:val="00331C84"/>
    <w:rsid w:val="003341C7"/>
    <w:rsid w:val="00335263"/>
    <w:rsid w:val="0034401C"/>
    <w:rsid w:val="00346554"/>
    <w:rsid w:val="00350B04"/>
    <w:rsid w:val="00353546"/>
    <w:rsid w:val="00361521"/>
    <w:rsid w:val="00375C53"/>
    <w:rsid w:val="003872B0"/>
    <w:rsid w:val="003944D4"/>
    <w:rsid w:val="00394A73"/>
    <w:rsid w:val="00397824"/>
    <w:rsid w:val="003A778C"/>
    <w:rsid w:val="003B74F8"/>
    <w:rsid w:val="003C3227"/>
    <w:rsid w:val="003C503D"/>
    <w:rsid w:val="003C616C"/>
    <w:rsid w:val="003D2D1B"/>
    <w:rsid w:val="003D562B"/>
    <w:rsid w:val="003E0681"/>
    <w:rsid w:val="003E07EA"/>
    <w:rsid w:val="003E223A"/>
    <w:rsid w:val="003E2A8F"/>
    <w:rsid w:val="003F032A"/>
    <w:rsid w:val="003F2A19"/>
    <w:rsid w:val="003F4932"/>
    <w:rsid w:val="003F6341"/>
    <w:rsid w:val="00401F22"/>
    <w:rsid w:val="004041C2"/>
    <w:rsid w:val="0040484C"/>
    <w:rsid w:val="00407AF7"/>
    <w:rsid w:val="00413F48"/>
    <w:rsid w:val="00422848"/>
    <w:rsid w:val="00423B5E"/>
    <w:rsid w:val="004241FE"/>
    <w:rsid w:val="0042576E"/>
    <w:rsid w:val="0042607C"/>
    <w:rsid w:val="004359BB"/>
    <w:rsid w:val="00442EFD"/>
    <w:rsid w:val="00443061"/>
    <w:rsid w:val="00444B69"/>
    <w:rsid w:val="0045374E"/>
    <w:rsid w:val="004541B5"/>
    <w:rsid w:val="004608BD"/>
    <w:rsid w:val="00464B4B"/>
    <w:rsid w:val="004826F9"/>
    <w:rsid w:val="004906EA"/>
    <w:rsid w:val="00495015"/>
    <w:rsid w:val="00495FE0"/>
    <w:rsid w:val="004A7352"/>
    <w:rsid w:val="004A77F6"/>
    <w:rsid w:val="004B165F"/>
    <w:rsid w:val="004B5D97"/>
    <w:rsid w:val="004C2029"/>
    <w:rsid w:val="004C50EA"/>
    <w:rsid w:val="004C68FD"/>
    <w:rsid w:val="004D2F43"/>
    <w:rsid w:val="004E4BBC"/>
    <w:rsid w:val="004F277F"/>
    <w:rsid w:val="004F5626"/>
    <w:rsid w:val="00501A9E"/>
    <w:rsid w:val="0052338B"/>
    <w:rsid w:val="005239E3"/>
    <w:rsid w:val="00524A28"/>
    <w:rsid w:val="00524BC1"/>
    <w:rsid w:val="00537731"/>
    <w:rsid w:val="00540272"/>
    <w:rsid w:val="00541A0A"/>
    <w:rsid w:val="005532FD"/>
    <w:rsid w:val="00570EF6"/>
    <w:rsid w:val="005754C5"/>
    <w:rsid w:val="005833D6"/>
    <w:rsid w:val="00592D2B"/>
    <w:rsid w:val="00594C68"/>
    <w:rsid w:val="005B40E9"/>
    <w:rsid w:val="005C0F97"/>
    <w:rsid w:val="005C23E2"/>
    <w:rsid w:val="005C3DD7"/>
    <w:rsid w:val="005C6FF8"/>
    <w:rsid w:val="005D029E"/>
    <w:rsid w:val="005D1686"/>
    <w:rsid w:val="005D6D1A"/>
    <w:rsid w:val="005E34E6"/>
    <w:rsid w:val="005E3CCE"/>
    <w:rsid w:val="005E4629"/>
    <w:rsid w:val="005F1417"/>
    <w:rsid w:val="005F1C78"/>
    <w:rsid w:val="00602CAC"/>
    <w:rsid w:val="006035EE"/>
    <w:rsid w:val="0061167F"/>
    <w:rsid w:val="00613F70"/>
    <w:rsid w:val="00620BB4"/>
    <w:rsid w:val="00621FF8"/>
    <w:rsid w:val="0062793D"/>
    <w:rsid w:val="00633573"/>
    <w:rsid w:val="00636F8A"/>
    <w:rsid w:val="00637E55"/>
    <w:rsid w:val="00643AD3"/>
    <w:rsid w:val="00644547"/>
    <w:rsid w:val="00644B4A"/>
    <w:rsid w:val="00645D4E"/>
    <w:rsid w:val="00645D82"/>
    <w:rsid w:val="006512A8"/>
    <w:rsid w:val="0065157F"/>
    <w:rsid w:val="00651A58"/>
    <w:rsid w:val="00651B79"/>
    <w:rsid w:val="006528E4"/>
    <w:rsid w:val="00655BA7"/>
    <w:rsid w:val="00660511"/>
    <w:rsid w:val="00665A70"/>
    <w:rsid w:val="00666436"/>
    <w:rsid w:val="00666925"/>
    <w:rsid w:val="00676D99"/>
    <w:rsid w:val="00691303"/>
    <w:rsid w:val="00695464"/>
    <w:rsid w:val="00695A6E"/>
    <w:rsid w:val="006A26FB"/>
    <w:rsid w:val="006A4573"/>
    <w:rsid w:val="006A5775"/>
    <w:rsid w:val="006A5DC9"/>
    <w:rsid w:val="006A6302"/>
    <w:rsid w:val="006B1FB8"/>
    <w:rsid w:val="006B417F"/>
    <w:rsid w:val="006C0EA1"/>
    <w:rsid w:val="006C1764"/>
    <w:rsid w:val="006C2077"/>
    <w:rsid w:val="006F1DEB"/>
    <w:rsid w:val="006F3C80"/>
    <w:rsid w:val="006F5745"/>
    <w:rsid w:val="006F7D32"/>
    <w:rsid w:val="00700240"/>
    <w:rsid w:val="0070052A"/>
    <w:rsid w:val="00700F3E"/>
    <w:rsid w:val="00700FD4"/>
    <w:rsid w:val="0070249A"/>
    <w:rsid w:val="00704811"/>
    <w:rsid w:val="007078AC"/>
    <w:rsid w:val="00713F3A"/>
    <w:rsid w:val="00717C92"/>
    <w:rsid w:val="0072457B"/>
    <w:rsid w:val="00724C3E"/>
    <w:rsid w:val="007360F2"/>
    <w:rsid w:val="00744460"/>
    <w:rsid w:val="00744F51"/>
    <w:rsid w:val="00745AB6"/>
    <w:rsid w:val="00745BA5"/>
    <w:rsid w:val="00747B3A"/>
    <w:rsid w:val="0075099F"/>
    <w:rsid w:val="00751D96"/>
    <w:rsid w:val="00753907"/>
    <w:rsid w:val="00761D0E"/>
    <w:rsid w:val="00764616"/>
    <w:rsid w:val="007707B3"/>
    <w:rsid w:val="007744F1"/>
    <w:rsid w:val="00777A5D"/>
    <w:rsid w:val="007822D2"/>
    <w:rsid w:val="00785848"/>
    <w:rsid w:val="0079194B"/>
    <w:rsid w:val="00793439"/>
    <w:rsid w:val="00794051"/>
    <w:rsid w:val="00796621"/>
    <w:rsid w:val="00797451"/>
    <w:rsid w:val="007A032A"/>
    <w:rsid w:val="007A176F"/>
    <w:rsid w:val="007A2B19"/>
    <w:rsid w:val="007B1883"/>
    <w:rsid w:val="007B47D7"/>
    <w:rsid w:val="007C7AD2"/>
    <w:rsid w:val="007D155A"/>
    <w:rsid w:val="007E041B"/>
    <w:rsid w:val="007E5F6D"/>
    <w:rsid w:val="007F37CB"/>
    <w:rsid w:val="007F3F73"/>
    <w:rsid w:val="00800C3F"/>
    <w:rsid w:val="00801BF2"/>
    <w:rsid w:val="00802638"/>
    <w:rsid w:val="00806AA1"/>
    <w:rsid w:val="008137F4"/>
    <w:rsid w:val="008156B9"/>
    <w:rsid w:val="00817D64"/>
    <w:rsid w:val="00822398"/>
    <w:rsid w:val="0082349B"/>
    <w:rsid w:val="008257F4"/>
    <w:rsid w:val="00827B9E"/>
    <w:rsid w:val="008336CD"/>
    <w:rsid w:val="00841A87"/>
    <w:rsid w:val="00844D92"/>
    <w:rsid w:val="00846259"/>
    <w:rsid w:val="0084689C"/>
    <w:rsid w:val="008505CE"/>
    <w:rsid w:val="00850929"/>
    <w:rsid w:val="008510E4"/>
    <w:rsid w:val="0085193C"/>
    <w:rsid w:val="00854105"/>
    <w:rsid w:val="00854E87"/>
    <w:rsid w:val="0086176F"/>
    <w:rsid w:val="00863087"/>
    <w:rsid w:val="00866204"/>
    <w:rsid w:val="0087616D"/>
    <w:rsid w:val="008821DD"/>
    <w:rsid w:val="00886795"/>
    <w:rsid w:val="00891201"/>
    <w:rsid w:val="0089193B"/>
    <w:rsid w:val="008A0077"/>
    <w:rsid w:val="008A0795"/>
    <w:rsid w:val="008A4C9C"/>
    <w:rsid w:val="008B5898"/>
    <w:rsid w:val="008B666F"/>
    <w:rsid w:val="008E08C2"/>
    <w:rsid w:val="008F216C"/>
    <w:rsid w:val="00901717"/>
    <w:rsid w:val="00903BA2"/>
    <w:rsid w:val="00903D26"/>
    <w:rsid w:val="00906EB5"/>
    <w:rsid w:val="009074D2"/>
    <w:rsid w:val="00916C03"/>
    <w:rsid w:val="00921627"/>
    <w:rsid w:val="00922FA7"/>
    <w:rsid w:val="00923CC3"/>
    <w:rsid w:val="00924273"/>
    <w:rsid w:val="00936F5E"/>
    <w:rsid w:val="00947CF1"/>
    <w:rsid w:val="00951243"/>
    <w:rsid w:val="00965462"/>
    <w:rsid w:val="00965BEC"/>
    <w:rsid w:val="0096645B"/>
    <w:rsid w:val="00966788"/>
    <w:rsid w:val="00974B65"/>
    <w:rsid w:val="0097717B"/>
    <w:rsid w:val="009840D8"/>
    <w:rsid w:val="00991A5A"/>
    <w:rsid w:val="009A2690"/>
    <w:rsid w:val="009A50E8"/>
    <w:rsid w:val="009B04CE"/>
    <w:rsid w:val="009B41B9"/>
    <w:rsid w:val="009B52C6"/>
    <w:rsid w:val="009B611F"/>
    <w:rsid w:val="009E20C3"/>
    <w:rsid w:val="009E3015"/>
    <w:rsid w:val="009F0C1C"/>
    <w:rsid w:val="009F3B29"/>
    <w:rsid w:val="00A056E2"/>
    <w:rsid w:val="00A077D8"/>
    <w:rsid w:val="00A07F4C"/>
    <w:rsid w:val="00A1793F"/>
    <w:rsid w:val="00A27186"/>
    <w:rsid w:val="00A33982"/>
    <w:rsid w:val="00A33ECD"/>
    <w:rsid w:val="00A36026"/>
    <w:rsid w:val="00A42C06"/>
    <w:rsid w:val="00A442F1"/>
    <w:rsid w:val="00A4512E"/>
    <w:rsid w:val="00A47A1D"/>
    <w:rsid w:val="00A5455D"/>
    <w:rsid w:val="00A62E5B"/>
    <w:rsid w:val="00A7360F"/>
    <w:rsid w:val="00A74711"/>
    <w:rsid w:val="00A7791B"/>
    <w:rsid w:val="00A81A60"/>
    <w:rsid w:val="00A977FF"/>
    <w:rsid w:val="00AA46FB"/>
    <w:rsid w:val="00AB18CA"/>
    <w:rsid w:val="00AB43D1"/>
    <w:rsid w:val="00AC28A3"/>
    <w:rsid w:val="00AC2AF4"/>
    <w:rsid w:val="00AC3E23"/>
    <w:rsid w:val="00AC715B"/>
    <w:rsid w:val="00AC7DEA"/>
    <w:rsid w:val="00AD20D1"/>
    <w:rsid w:val="00AD2D58"/>
    <w:rsid w:val="00AF41D8"/>
    <w:rsid w:val="00AF449B"/>
    <w:rsid w:val="00AF708A"/>
    <w:rsid w:val="00B106E8"/>
    <w:rsid w:val="00B10E06"/>
    <w:rsid w:val="00B11137"/>
    <w:rsid w:val="00B149B1"/>
    <w:rsid w:val="00B16CA9"/>
    <w:rsid w:val="00B2115C"/>
    <w:rsid w:val="00B237F7"/>
    <w:rsid w:val="00B25075"/>
    <w:rsid w:val="00B4304D"/>
    <w:rsid w:val="00B43294"/>
    <w:rsid w:val="00B46EB6"/>
    <w:rsid w:val="00B47501"/>
    <w:rsid w:val="00B475BB"/>
    <w:rsid w:val="00B51FD1"/>
    <w:rsid w:val="00B53E13"/>
    <w:rsid w:val="00B60EEB"/>
    <w:rsid w:val="00B62314"/>
    <w:rsid w:val="00B64392"/>
    <w:rsid w:val="00B67241"/>
    <w:rsid w:val="00B71D3C"/>
    <w:rsid w:val="00B87CAD"/>
    <w:rsid w:val="00B92EC1"/>
    <w:rsid w:val="00B9391D"/>
    <w:rsid w:val="00B95066"/>
    <w:rsid w:val="00B979FE"/>
    <w:rsid w:val="00BA3D88"/>
    <w:rsid w:val="00BB43A7"/>
    <w:rsid w:val="00BD6B58"/>
    <w:rsid w:val="00BF0FA3"/>
    <w:rsid w:val="00BF4DAC"/>
    <w:rsid w:val="00BF6127"/>
    <w:rsid w:val="00C063C8"/>
    <w:rsid w:val="00C069CF"/>
    <w:rsid w:val="00C16D54"/>
    <w:rsid w:val="00C2180E"/>
    <w:rsid w:val="00C2404F"/>
    <w:rsid w:val="00C26E03"/>
    <w:rsid w:val="00C30493"/>
    <w:rsid w:val="00C318C1"/>
    <w:rsid w:val="00C44121"/>
    <w:rsid w:val="00C51B22"/>
    <w:rsid w:val="00C52013"/>
    <w:rsid w:val="00C55C8C"/>
    <w:rsid w:val="00C57895"/>
    <w:rsid w:val="00C62B03"/>
    <w:rsid w:val="00C63F85"/>
    <w:rsid w:val="00C7223F"/>
    <w:rsid w:val="00C75392"/>
    <w:rsid w:val="00C7577A"/>
    <w:rsid w:val="00C77E21"/>
    <w:rsid w:val="00C81001"/>
    <w:rsid w:val="00C818E5"/>
    <w:rsid w:val="00C81CAA"/>
    <w:rsid w:val="00C95074"/>
    <w:rsid w:val="00CA1DA7"/>
    <w:rsid w:val="00CA22F4"/>
    <w:rsid w:val="00CA6248"/>
    <w:rsid w:val="00CB2B0E"/>
    <w:rsid w:val="00CB678B"/>
    <w:rsid w:val="00CC2721"/>
    <w:rsid w:val="00CD053E"/>
    <w:rsid w:val="00CD79A2"/>
    <w:rsid w:val="00CE09E9"/>
    <w:rsid w:val="00CF672D"/>
    <w:rsid w:val="00D00534"/>
    <w:rsid w:val="00D0195A"/>
    <w:rsid w:val="00D04577"/>
    <w:rsid w:val="00D11633"/>
    <w:rsid w:val="00D141B5"/>
    <w:rsid w:val="00D154AB"/>
    <w:rsid w:val="00D16960"/>
    <w:rsid w:val="00D254C1"/>
    <w:rsid w:val="00D34FA0"/>
    <w:rsid w:val="00D37418"/>
    <w:rsid w:val="00D41CAC"/>
    <w:rsid w:val="00D44BBE"/>
    <w:rsid w:val="00D45623"/>
    <w:rsid w:val="00D46B67"/>
    <w:rsid w:val="00D52FC3"/>
    <w:rsid w:val="00D55C07"/>
    <w:rsid w:val="00D55DD8"/>
    <w:rsid w:val="00D627D4"/>
    <w:rsid w:val="00D64515"/>
    <w:rsid w:val="00D654ED"/>
    <w:rsid w:val="00D70053"/>
    <w:rsid w:val="00D7049D"/>
    <w:rsid w:val="00D70CA4"/>
    <w:rsid w:val="00D71CDD"/>
    <w:rsid w:val="00D76397"/>
    <w:rsid w:val="00D8009E"/>
    <w:rsid w:val="00D809EA"/>
    <w:rsid w:val="00D87345"/>
    <w:rsid w:val="00D914C8"/>
    <w:rsid w:val="00D948F2"/>
    <w:rsid w:val="00DA0022"/>
    <w:rsid w:val="00DB082E"/>
    <w:rsid w:val="00DB25E9"/>
    <w:rsid w:val="00DB2670"/>
    <w:rsid w:val="00DB3021"/>
    <w:rsid w:val="00DB6ADF"/>
    <w:rsid w:val="00DC00FE"/>
    <w:rsid w:val="00DC35FF"/>
    <w:rsid w:val="00DC4911"/>
    <w:rsid w:val="00DD4274"/>
    <w:rsid w:val="00DD6CB6"/>
    <w:rsid w:val="00DE2D64"/>
    <w:rsid w:val="00DF6AD8"/>
    <w:rsid w:val="00DF6F36"/>
    <w:rsid w:val="00DF7ADD"/>
    <w:rsid w:val="00E00131"/>
    <w:rsid w:val="00E0088B"/>
    <w:rsid w:val="00E027B5"/>
    <w:rsid w:val="00E0516A"/>
    <w:rsid w:val="00E07916"/>
    <w:rsid w:val="00E07D84"/>
    <w:rsid w:val="00E2007B"/>
    <w:rsid w:val="00E201F7"/>
    <w:rsid w:val="00E20C4D"/>
    <w:rsid w:val="00E270DF"/>
    <w:rsid w:val="00E3168D"/>
    <w:rsid w:val="00E332B8"/>
    <w:rsid w:val="00E34DC5"/>
    <w:rsid w:val="00E37336"/>
    <w:rsid w:val="00E40DD5"/>
    <w:rsid w:val="00E521D8"/>
    <w:rsid w:val="00E56458"/>
    <w:rsid w:val="00E571A8"/>
    <w:rsid w:val="00E83576"/>
    <w:rsid w:val="00E8374B"/>
    <w:rsid w:val="00E83B76"/>
    <w:rsid w:val="00E841F9"/>
    <w:rsid w:val="00E869A4"/>
    <w:rsid w:val="00E926DA"/>
    <w:rsid w:val="00E93BD3"/>
    <w:rsid w:val="00E9435F"/>
    <w:rsid w:val="00E95AF5"/>
    <w:rsid w:val="00EA40A5"/>
    <w:rsid w:val="00EA491C"/>
    <w:rsid w:val="00EB0D73"/>
    <w:rsid w:val="00EB21B3"/>
    <w:rsid w:val="00EB75F8"/>
    <w:rsid w:val="00EC03BB"/>
    <w:rsid w:val="00EC04BE"/>
    <w:rsid w:val="00EC1647"/>
    <w:rsid w:val="00EC49B9"/>
    <w:rsid w:val="00ED25CA"/>
    <w:rsid w:val="00ED38CB"/>
    <w:rsid w:val="00EE0288"/>
    <w:rsid w:val="00EF3C18"/>
    <w:rsid w:val="00EF4D05"/>
    <w:rsid w:val="00F1043D"/>
    <w:rsid w:val="00F10BAC"/>
    <w:rsid w:val="00F114FB"/>
    <w:rsid w:val="00F157A2"/>
    <w:rsid w:val="00F22464"/>
    <w:rsid w:val="00F233A2"/>
    <w:rsid w:val="00F31469"/>
    <w:rsid w:val="00F315C1"/>
    <w:rsid w:val="00F31C36"/>
    <w:rsid w:val="00F32C8D"/>
    <w:rsid w:val="00F34B87"/>
    <w:rsid w:val="00F34CB4"/>
    <w:rsid w:val="00F42FD2"/>
    <w:rsid w:val="00F45EA3"/>
    <w:rsid w:val="00F51A98"/>
    <w:rsid w:val="00F534D0"/>
    <w:rsid w:val="00F54CA3"/>
    <w:rsid w:val="00F6051A"/>
    <w:rsid w:val="00F662A9"/>
    <w:rsid w:val="00F6670F"/>
    <w:rsid w:val="00F7065A"/>
    <w:rsid w:val="00F755DC"/>
    <w:rsid w:val="00F75D03"/>
    <w:rsid w:val="00F77625"/>
    <w:rsid w:val="00F94432"/>
    <w:rsid w:val="00FA03A1"/>
    <w:rsid w:val="00FA3DA8"/>
    <w:rsid w:val="00FB2EB1"/>
    <w:rsid w:val="00FB3F2F"/>
    <w:rsid w:val="00FB4758"/>
    <w:rsid w:val="00FB4EE2"/>
    <w:rsid w:val="00FB5801"/>
    <w:rsid w:val="00FC1571"/>
    <w:rsid w:val="00FC6226"/>
    <w:rsid w:val="00FC6F40"/>
    <w:rsid w:val="00FD5981"/>
    <w:rsid w:val="00FD5AE0"/>
    <w:rsid w:val="00FE521D"/>
    <w:rsid w:val="00FE5E6F"/>
    <w:rsid w:val="00FE5F26"/>
    <w:rsid w:val="00FE67A7"/>
    <w:rsid w:val="00FE7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505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44460"/>
    <w:pPr>
      <w:spacing w:before="60" w:after="60" w:line="300" w:lineRule="auto"/>
      <w:jc w:val="both"/>
    </w:pPr>
    <w:rPr>
      <w:rFonts w:ascii="Verdana" w:hAnsi="Verdana"/>
      <w:szCs w:val="24"/>
      <w:lang w:val="en-GB" w:eastAsia="fr-B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7B47D7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7B47D7"/>
    <w:pPr>
      <w:tabs>
        <w:tab w:val="center" w:pos="4153"/>
        <w:tab w:val="right" w:pos="8306"/>
      </w:tabs>
    </w:pPr>
  </w:style>
  <w:style w:type="paragraph" w:styleId="BodyText">
    <w:name w:val="Body Text"/>
    <w:basedOn w:val="Normal"/>
    <w:rsid w:val="00901717"/>
  </w:style>
  <w:style w:type="paragraph" w:styleId="Subtitle">
    <w:name w:val="Subtitle"/>
    <w:basedOn w:val="Normal"/>
    <w:qFormat/>
    <w:rsid w:val="00991A5A"/>
    <w:pPr>
      <w:outlineLvl w:val="1"/>
    </w:pPr>
    <w:rPr>
      <w:rFonts w:cs="Arial"/>
      <w:b/>
      <w:sz w:val="22"/>
      <w:szCs w:val="22"/>
    </w:rPr>
  </w:style>
  <w:style w:type="paragraph" w:styleId="Title">
    <w:name w:val="Title"/>
    <w:basedOn w:val="Normal"/>
    <w:qFormat/>
    <w:rsid w:val="00DB2670"/>
    <w:pPr>
      <w:spacing w:before="240"/>
      <w:jc w:val="center"/>
      <w:outlineLvl w:val="0"/>
    </w:pPr>
    <w:rPr>
      <w:rFonts w:cs="Arial"/>
      <w:b/>
      <w:bCs/>
      <w:smallCaps/>
      <w:kern w:val="28"/>
      <w:sz w:val="22"/>
      <w:szCs w:val="22"/>
    </w:rPr>
  </w:style>
  <w:style w:type="character" w:styleId="Hyperlink">
    <w:name w:val="Hyperlink"/>
    <w:basedOn w:val="DefaultParagraphFont"/>
    <w:rsid w:val="00D7049D"/>
    <w:rPr>
      <w:color w:val="0000FF"/>
      <w:u w:val="single"/>
    </w:rPr>
  </w:style>
  <w:style w:type="paragraph" w:styleId="NormalIndent">
    <w:name w:val="Normal Indent"/>
    <w:basedOn w:val="Normal"/>
    <w:rsid w:val="00717C92"/>
    <w:pPr>
      <w:ind w:left="720"/>
    </w:pPr>
  </w:style>
  <w:style w:type="table" w:styleId="TableGrid">
    <w:name w:val="Table Grid"/>
    <w:basedOn w:val="TableNormal"/>
    <w:rsid w:val="00850929"/>
    <w:pPr>
      <w:spacing w:before="60" w:after="60" w:line="36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DocumentMap">
    <w:name w:val="Document Map"/>
    <w:basedOn w:val="Normal"/>
    <w:semiHidden/>
    <w:rsid w:val="00785848"/>
    <w:pPr>
      <w:shd w:val="clear" w:color="auto" w:fill="000080"/>
    </w:pPr>
    <w:rPr>
      <w:rFonts w:ascii="Tahoma" w:hAnsi="Tahoma" w:cs="Tahoma"/>
      <w:szCs w:val="20"/>
    </w:rPr>
  </w:style>
  <w:style w:type="paragraph" w:styleId="BalloonText">
    <w:name w:val="Balloon Text"/>
    <w:basedOn w:val="Normal"/>
    <w:link w:val="BalloonTextChar"/>
    <w:rsid w:val="0085193C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5193C"/>
    <w:rPr>
      <w:rFonts w:ascii="Tahoma" w:hAnsi="Tahoma" w:cs="Tahoma"/>
      <w:sz w:val="16"/>
      <w:szCs w:val="16"/>
      <w:lang w:val="en-GB" w:eastAsia="fr-BE"/>
    </w:rPr>
  </w:style>
  <w:style w:type="paragraph" w:customStyle="1" w:styleId="Text1">
    <w:name w:val="Text 1"/>
    <w:basedOn w:val="Normal"/>
    <w:rsid w:val="006A6302"/>
    <w:pPr>
      <w:spacing w:before="0" w:after="240" w:line="240" w:lineRule="auto"/>
      <w:ind w:left="482"/>
    </w:pPr>
    <w:rPr>
      <w:rFonts w:ascii="Times New Roman" w:hAnsi="Times New Roman"/>
      <w:sz w:val="24"/>
      <w:szCs w:val="20"/>
      <w:lang w:eastAsia="en-GB"/>
    </w:rPr>
  </w:style>
  <w:style w:type="paragraph" w:styleId="ListParagraph">
    <w:name w:val="List Paragraph"/>
    <w:basedOn w:val="Normal"/>
    <w:uiPriority w:val="34"/>
    <w:qFormat/>
    <w:rsid w:val="004608BD"/>
    <w:pPr>
      <w:spacing w:before="0" w:after="200" w:line="276" w:lineRule="auto"/>
      <w:ind w:left="720"/>
      <w:contextualSpacing/>
      <w:jc w:val="left"/>
    </w:pPr>
    <w:rPr>
      <w:rFonts w:ascii="Times New Roman" w:hAnsi="Times New Roman"/>
      <w:color w:val="FFFFFF" w:themeColor="background1"/>
      <w:szCs w:val="20"/>
      <w:lang w:val="en-IE" w:eastAsia="en-IE"/>
    </w:rPr>
  </w:style>
  <w:style w:type="character" w:customStyle="1" w:styleId="FooterChar">
    <w:name w:val="Footer Char"/>
    <w:basedOn w:val="DefaultParagraphFont"/>
    <w:link w:val="Footer"/>
    <w:uiPriority w:val="99"/>
    <w:rsid w:val="0084689C"/>
    <w:rPr>
      <w:rFonts w:ascii="Verdana" w:hAnsi="Verdana"/>
      <w:szCs w:val="24"/>
      <w:lang w:val="en-GB" w:eastAsia="fr-BE"/>
    </w:rPr>
  </w:style>
  <w:style w:type="character" w:styleId="CommentReference">
    <w:name w:val="annotation reference"/>
    <w:basedOn w:val="DefaultParagraphFont"/>
    <w:rsid w:val="009E3015"/>
    <w:rPr>
      <w:sz w:val="16"/>
      <w:szCs w:val="16"/>
    </w:rPr>
  </w:style>
  <w:style w:type="paragraph" w:styleId="CommentText">
    <w:name w:val="annotation text"/>
    <w:basedOn w:val="Normal"/>
    <w:link w:val="CommentTextChar"/>
    <w:rsid w:val="009E3015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rsid w:val="009E3015"/>
    <w:rPr>
      <w:rFonts w:ascii="Verdana" w:hAnsi="Verdana"/>
      <w:lang w:val="en-GB" w:eastAsia="fr-BE"/>
    </w:rPr>
  </w:style>
  <w:style w:type="paragraph" w:styleId="CommentSubject">
    <w:name w:val="annotation subject"/>
    <w:basedOn w:val="CommentText"/>
    <w:next w:val="CommentText"/>
    <w:link w:val="CommentSubjectChar"/>
    <w:rsid w:val="009E3015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9E3015"/>
    <w:rPr>
      <w:rFonts w:ascii="Verdana" w:hAnsi="Verdana"/>
      <w:b/>
      <w:bCs/>
      <w:lang w:val="en-GB" w:eastAsia="fr-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44460"/>
    <w:pPr>
      <w:spacing w:before="60" w:after="60" w:line="300" w:lineRule="auto"/>
      <w:jc w:val="both"/>
    </w:pPr>
    <w:rPr>
      <w:rFonts w:ascii="Verdana" w:hAnsi="Verdana"/>
      <w:szCs w:val="24"/>
      <w:lang w:val="en-GB" w:eastAsia="fr-B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7B47D7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7B47D7"/>
    <w:pPr>
      <w:tabs>
        <w:tab w:val="center" w:pos="4153"/>
        <w:tab w:val="right" w:pos="8306"/>
      </w:tabs>
    </w:pPr>
  </w:style>
  <w:style w:type="paragraph" w:styleId="BodyText">
    <w:name w:val="Body Text"/>
    <w:basedOn w:val="Normal"/>
    <w:rsid w:val="00901717"/>
  </w:style>
  <w:style w:type="paragraph" w:styleId="Subtitle">
    <w:name w:val="Subtitle"/>
    <w:basedOn w:val="Normal"/>
    <w:qFormat/>
    <w:rsid w:val="00991A5A"/>
    <w:pPr>
      <w:outlineLvl w:val="1"/>
    </w:pPr>
    <w:rPr>
      <w:rFonts w:cs="Arial"/>
      <w:b/>
      <w:sz w:val="22"/>
      <w:szCs w:val="22"/>
    </w:rPr>
  </w:style>
  <w:style w:type="paragraph" w:styleId="Title">
    <w:name w:val="Title"/>
    <w:basedOn w:val="Normal"/>
    <w:qFormat/>
    <w:rsid w:val="00DB2670"/>
    <w:pPr>
      <w:spacing w:before="240"/>
      <w:jc w:val="center"/>
      <w:outlineLvl w:val="0"/>
    </w:pPr>
    <w:rPr>
      <w:rFonts w:cs="Arial"/>
      <w:b/>
      <w:bCs/>
      <w:smallCaps/>
      <w:kern w:val="28"/>
      <w:sz w:val="22"/>
      <w:szCs w:val="22"/>
    </w:rPr>
  </w:style>
  <w:style w:type="character" w:styleId="Hyperlink">
    <w:name w:val="Hyperlink"/>
    <w:basedOn w:val="DefaultParagraphFont"/>
    <w:rsid w:val="00D7049D"/>
    <w:rPr>
      <w:color w:val="0000FF"/>
      <w:u w:val="single"/>
    </w:rPr>
  </w:style>
  <w:style w:type="paragraph" w:styleId="NormalIndent">
    <w:name w:val="Normal Indent"/>
    <w:basedOn w:val="Normal"/>
    <w:rsid w:val="00717C92"/>
    <w:pPr>
      <w:ind w:left="720"/>
    </w:pPr>
  </w:style>
  <w:style w:type="table" w:styleId="TableGrid">
    <w:name w:val="Table Grid"/>
    <w:basedOn w:val="TableNormal"/>
    <w:rsid w:val="00850929"/>
    <w:pPr>
      <w:spacing w:before="60" w:after="60" w:line="36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DocumentMap">
    <w:name w:val="Document Map"/>
    <w:basedOn w:val="Normal"/>
    <w:semiHidden/>
    <w:rsid w:val="00785848"/>
    <w:pPr>
      <w:shd w:val="clear" w:color="auto" w:fill="000080"/>
    </w:pPr>
    <w:rPr>
      <w:rFonts w:ascii="Tahoma" w:hAnsi="Tahoma" w:cs="Tahoma"/>
      <w:szCs w:val="20"/>
    </w:rPr>
  </w:style>
  <w:style w:type="paragraph" w:styleId="BalloonText">
    <w:name w:val="Balloon Text"/>
    <w:basedOn w:val="Normal"/>
    <w:link w:val="BalloonTextChar"/>
    <w:rsid w:val="0085193C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5193C"/>
    <w:rPr>
      <w:rFonts w:ascii="Tahoma" w:hAnsi="Tahoma" w:cs="Tahoma"/>
      <w:sz w:val="16"/>
      <w:szCs w:val="16"/>
      <w:lang w:val="en-GB" w:eastAsia="fr-BE"/>
    </w:rPr>
  </w:style>
  <w:style w:type="paragraph" w:customStyle="1" w:styleId="Text1">
    <w:name w:val="Text 1"/>
    <w:basedOn w:val="Normal"/>
    <w:rsid w:val="006A6302"/>
    <w:pPr>
      <w:spacing w:before="0" w:after="240" w:line="240" w:lineRule="auto"/>
      <w:ind w:left="482"/>
    </w:pPr>
    <w:rPr>
      <w:rFonts w:ascii="Times New Roman" w:hAnsi="Times New Roman"/>
      <w:sz w:val="24"/>
      <w:szCs w:val="20"/>
      <w:lang w:eastAsia="en-GB"/>
    </w:rPr>
  </w:style>
  <w:style w:type="paragraph" w:styleId="ListParagraph">
    <w:name w:val="List Paragraph"/>
    <w:basedOn w:val="Normal"/>
    <w:uiPriority w:val="34"/>
    <w:qFormat/>
    <w:rsid w:val="004608BD"/>
    <w:pPr>
      <w:spacing w:before="0" w:after="200" w:line="276" w:lineRule="auto"/>
      <w:ind w:left="720"/>
      <w:contextualSpacing/>
      <w:jc w:val="left"/>
    </w:pPr>
    <w:rPr>
      <w:rFonts w:ascii="Times New Roman" w:hAnsi="Times New Roman"/>
      <w:color w:val="FFFFFF" w:themeColor="background1"/>
      <w:szCs w:val="20"/>
      <w:lang w:val="en-IE" w:eastAsia="en-IE"/>
    </w:rPr>
  </w:style>
  <w:style w:type="character" w:customStyle="1" w:styleId="FooterChar">
    <w:name w:val="Footer Char"/>
    <w:basedOn w:val="DefaultParagraphFont"/>
    <w:link w:val="Footer"/>
    <w:uiPriority w:val="99"/>
    <w:rsid w:val="0084689C"/>
    <w:rPr>
      <w:rFonts w:ascii="Verdana" w:hAnsi="Verdana"/>
      <w:szCs w:val="24"/>
      <w:lang w:val="en-GB" w:eastAsia="fr-BE"/>
    </w:rPr>
  </w:style>
  <w:style w:type="character" w:styleId="CommentReference">
    <w:name w:val="annotation reference"/>
    <w:basedOn w:val="DefaultParagraphFont"/>
    <w:rsid w:val="009E3015"/>
    <w:rPr>
      <w:sz w:val="16"/>
      <w:szCs w:val="16"/>
    </w:rPr>
  </w:style>
  <w:style w:type="paragraph" w:styleId="CommentText">
    <w:name w:val="annotation text"/>
    <w:basedOn w:val="Normal"/>
    <w:link w:val="CommentTextChar"/>
    <w:rsid w:val="009E3015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rsid w:val="009E3015"/>
    <w:rPr>
      <w:rFonts w:ascii="Verdana" w:hAnsi="Verdana"/>
      <w:lang w:val="en-GB" w:eastAsia="fr-BE"/>
    </w:rPr>
  </w:style>
  <w:style w:type="paragraph" w:styleId="CommentSubject">
    <w:name w:val="annotation subject"/>
    <w:basedOn w:val="CommentText"/>
    <w:next w:val="CommentText"/>
    <w:link w:val="CommentSubjectChar"/>
    <w:rsid w:val="009E3015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9E3015"/>
    <w:rPr>
      <w:rFonts w:ascii="Verdana" w:hAnsi="Verdana"/>
      <w:b/>
      <w:bCs/>
      <w:lang w:val="en-GB" w:eastAsia="fr-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81C8A6-EBD2-435E-91AB-C2FCE09069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632</Words>
  <Characters>3896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EMSA note template</vt:lpstr>
    </vt:vector>
  </TitlesOfParts>
  <Company>EMSA</Company>
  <LinksUpToDate>false</LinksUpToDate>
  <CharactersWithSpaces>4519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EMSA note template</dc:title>
  <dc:creator>Sara DE DONATIS</dc:creator>
  <dc:description>Covers standard, ED, HoD, HoU and letter-headed paper.</dc:description>
  <cp:lastModifiedBy>Nathalie ANDRIES</cp:lastModifiedBy>
  <cp:revision>2</cp:revision>
  <cp:lastPrinted>2014-05-12T13:51:00Z</cp:lastPrinted>
  <dcterms:created xsi:type="dcterms:W3CDTF">2014-05-13T11:06:00Z</dcterms:created>
  <dcterms:modified xsi:type="dcterms:W3CDTF">2014-05-13T11:06:00Z</dcterms:modified>
</cp:coreProperties>
</file>