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C9" w:rsidRDefault="00D825C9" w:rsidP="00D825C9">
      <w:pPr>
        <w:pStyle w:val="Defaul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87429" w:rsidRPr="00FB3C2C" w:rsidRDefault="006F0951" w:rsidP="00287429">
      <w:pPr>
        <w:pStyle w:val="Date"/>
        <w:ind w:left="0" w:right="-29"/>
        <w:jc w:val="center"/>
        <w:rPr>
          <w:rFonts w:ascii="Verdana" w:hAnsi="Verdana"/>
          <w:b/>
          <w:sz w:val="28"/>
          <w:szCs w:val="28"/>
        </w:rPr>
      </w:pPr>
      <w:r w:rsidRPr="00FB3C2C">
        <w:rPr>
          <w:rFonts w:ascii="Verdana" w:hAnsi="Verdana"/>
          <w:b/>
          <w:sz w:val="28"/>
          <w:szCs w:val="28"/>
        </w:rPr>
        <w:t>Enclosure 5</w:t>
      </w:r>
      <w:r w:rsidR="00287429" w:rsidRPr="00FB3C2C">
        <w:rPr>
          <w:rFonts w:ascii="Verdana" w:hAnsi="Verdana"/>
          <w:b/>
          <w:sz w:val="28"/>
          <w:szCs w:val="28"/>
        </w:rPr>
        <w:t xml:space="preserve"> – Statement of Subcontracting/Joint Offer</w:t>
      </w:r>
    </w:p>
    <w:p w:rsidR="00287429" w:rsidRDefault="00287429" w:rsidP="00287429">
      <w:pPr>
        <w:pStyle w:val="AddressTR"/>
        <w:spacing w:after="0"/>
        <w:ind w:left="0" w:right="-29"/>
        <w:jc w:val="center"/>
        <w:rPr>
          <w:rFonts w:ascii="Verdana" w:hAnsi="Verdana"/>
          <w:b/>
          <w:sz w:val="22"/>
          <w:szCs w:val="22"/>
        </w:rPr>
      </w:pPr>
    </w:p>
    <w:p w:rsidR="006F0951" w:rsidRPr="006F0951" w:rsidRDefault="006F0951" w:rsidP="006F095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line="276" w:lineRule="auto"/>
        <w:ind w:right="282"/>
        <w:jc w:val="center"/>
        <w:rPr>
          <w:rFonts w:ascii="Verdana" w:eastAsia="Calibri" w:hAnsi="Verdana"/>
          <w:b/>
          <w:spacing w:val="-3"/>
          <w:lang w:val="en-IE"/>
        </w:rPr>
      </w:pPr>
      <w:r w:rsidRPr="006F0951">
        <w:rPr>
          <w:rFonts w:ascii="Verdana" w:eastAsia="Calibri" w:hAnsi="Verdana"/>
          <w:b/>
          <w:spacing w:val="-3"/>
          <w:lang w:val="en-IE"/>
        </w:rPr>
        <w:t>EMSA/NEG/19/2014</w:t>
      </w:r>
    </w:p>
    <w:p w:rsidR="006F0951" w:rsidRPr="006F0951" w:rsidRDefault="006F0951" w:rsidP="006F095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200" w:line="276" w:lineRule="auto"/>
        <w:ind w:right="282"/>
        <w:jc w:val="center"/>
        <w:rPr>
          <w:rFonts w:ascii="Verdana" w:eastAsia="Calibri" w:hAnsi="Verdana"/>
          <w:b/>
          <w:spacing w:val="-3"/>
          <w:sz w:val="20"/>
          <w:szCs w:val="20"/>
          <w:lang w:val="en-IE"/>
        </w:rPr>
      </w:pPr>
      <w:r w:rsidRPr="006F0951">
        <w:rPr>
          <w:rFonts w:ascii="Verdana" w:eastAsia="Calibri" w:hAnsi="Verdana"/>
          <w:b/>
          <w:spacing w:val="-3"/>
        </w:rPr>
        <w:t>Legal services in the field of aviation law</w:t>
      </w:r>
      <w:r w:rsidRPr="006F0951" w:rsidDel="00414362">
        <w:rPr>
          <w:rFonts w:ascii="Verdana" w:eastAsia="Calibri" w:hAnsi="Verdana"/>
          <w:b/>
          <w:spacing w:val="-3"/>
          <w:lang w:val="en-IE"/>
        </w:rPr>
        <w:t xml:space="preserve"> </w:t>
      </w:r>
    </w:p>
    <w:p w:rsidR="00157CBE" w:rsidRPr="00157CBE" w:rsidRDefault="00157CBE" w:rsidP="0068176C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6F0951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6F0951">
        <w:rPr>
          <w:rFonts w:ascii="Verdana" w:hAnsi="Verdana"/>
          <w:sz w:val="20"/>
          <w:szCs w:val="20"/>
          <w:lang w:val="en-IE"/>
        </w:rPr>
        <w:t>Yes/</w:t>
      </w:r>
      <w:r w:rsidR="00D825C9" w:rsidRPr="006F0951">
        <w:rPr>
          <w:rFonts w:ascii="Verdana" w:hAnsi="Verdana"/>
          <w:sz w:val="20"/>
          <w:szCs w:val="20"/>
          <w:lang w:val="en-IE"/>
        </w:rPr>
        <w:t xml:space="preserve">No </w:t>
      </w:r>
    </w:p>
    <w:p w:rsidR="00982140" w:rsidRPr="006F0951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D825C9" w:rsidRPr="006F0951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6F0951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:rsidR="00982140" w:rsidRPr="006F0951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982140" w:rsidRPr="006F0951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6F0951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6F0951">
        <w:rPr>
          <w:rFonts w:ascii="Verdana" w:hAnsi="Verdana"/>
          <w:sz w:val="20"/>
          <w:szCs w:val="20"/>
          <w:lang w:val="en-IE"/>
        </w:rPr>
        <w:t>n°</w:t>
      </w:r>
      <w:r w:rsidRPr="006F0951">
        <w:rPr>
          <w:rFonts w:ascii="Verdana" w:hAnsi="Verdana"/>
          <w:sz w:val="20"/>
          <w:szCs w:val="20"/>
          <w:lang w:val="en-IE"/>
        </w:rPr>
        <w:t>1:</w:t>
      </w:r>
      <w:r w:rsidR="00FE1711" w:rsidRPr="006F0951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F095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7D4DAA">
        <w:rPr>
          <w:rFonts w:ascii="Verdana" w:hAnsi="Verdana"/>
          <w:sz w:val="20"/>
          <w:szCs w:val="20"/>
        </w:rPr>
      </w:r>
      <w:r w:rsidR="007D4DAA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6F0951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6F0951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6F0951">
        <w:rPr>
          <w:rFonts w:ascii="Verdana" w:hAnsi="Verdana"/>
          <w:sz w:val="20"/>
          <w:szCs w:val="20"/>
          <w:lang w:val="en-IE"/>
        </w:rPr>
        <w:t>n°</w:t>
      </w:r>
      <w:r w:rsidRPr="006F0951">
        <w:rPr>
          <w:rFonts w:ascii="Verdana" w:hAnsi="Verdana"/>
          <w:sz w:val="20"/>
          <w:szCs w:val="20"/>
          <w:lang w:val="en-IE"/>
        </w:rPr>
        <w:t>2:</w:t>
      </w:r>
      <w:r w:rsidR="00FE1711" w:rsidRPr="006F0951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F095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7D4DAA">
        <w:rPr>
          <w:rFonts w:ascii="Verdana" w:hAnsi="Verdana"/>
          <w:sz w:val="20"/>
          <w:szCs w:val="20"/>
        </w:rPr>
      </w:r>
      <w:r w:rsidR="007D4DAA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6F0951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6F0951">
        <w:rPr>
          <w:rFonts w:ascii="Verdana" w:hAnsi="Verdana"/>
          <w:sz w:val="20"/>
          <w:szCs w:val="20"/>
          <w:lang w:val="en-IE"/>
        </w:rPr>
        <w:t>Etc…</w:t>
      </w:r>
    </w:p>
    <w:p w:rsidR="00982140" w:rsidRPr="006F0951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lastRenderedPageBreak/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7D4DAA">
        <w:rPr>
          <w:rFonts w:ascii="Verdana" w:hAnsi="Verdana"/>
          <w:b/>
          <w:sz w:val="20"/>
          <w:szCs w:val="20"/>
        </w:rPr>
      </w:r>
      <w:r w:rsidR="007D4DAA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7D4DAA">
        <w:rPr>
          <w:rFonts w:ascii="Verdana" w:hAnsi="Verdana"/>
          <w:sz w:val="20"/>
          <w:szCs w:val="20"/>
        </w:rPr>
      </w:r>
      <w:r w:rsidR="007D4DAA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7D4DAA">
        <w:rPr>
          <w:rFonts w:ascii="Verdana" w:hAnsi="Verdana"/>
          <w:sz w:val="20"/>
          <w:szCs w:val="20"/>
        </w:rPr>
      </w:r>
      <w:r w:rsidR="007D4DAA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D4DAA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7D4DAA">
        <w:rPr>
          <w:rFonts w:ascii="Verdana" w:hAnsi="Verdana"/>
          <w:sz w:val="20"/>
          <w:szCs w:val="20"/>
        </w:rPr>
      </w:r>
      <w:r w:rsidR="007D4DAA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7D4DAA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7D4DAA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7D4DAA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7D4DAA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44A5AAF4" wp14:editId="229C39AB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87429"/>
    <w:rsid w:val="002B74FA"/>
    <w:rsid w:val="00305140"/>
    <w:rsid w:val="00314895"/>
    <w:rsid w:val="003D1BF0"/>
    <w:rsid w:val="00481541"/>
    <w:rsid w:val="004D0908"/>
    <w:rsid w:val="005F76CC"/>
    <w:rsid w:val="00681556"/>
    <w:rsid w:val="0068176C"/>
    <w:rsid w:val="006A5034"/>
    <w:rsid w:val="006F0951"/>
    <w:rsid w:val="007078E6"/>
    <w:rsid w:val="00784C22"/>
    <w:rsid w:val="007D4DAA"/>
    <w:rsid w:val="00816628"/>
    <w:rsid w:val="00895F3D"/>
    <w:rsid w:val="008C1667"/>
    <w:rsid w:val="00923651"/>
    <w:rsid w:val="00943230"/>
    <w:rsid w:val="00982140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B2138"/>
    <w:rsid w:val="00DC3D12"/>
    <w:rsid w:val="00DF5351"/>
    <w:rsid w:val="00E617CA"/>
    <w:rsid w:val="00F52852"/>
    <w:rsid w:val="00F77D7A"/>
    <w:rsid w:val="00FB3C2C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6FE5F-BCB2-41C3-A254-879887F6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2014-05-08T12:49:00Z</dcterms:created>
  <dcterms:modified xsi:type="dcterms:W3CDTF">2014-05-08T12:49:00Z</dcterms:modified>
</cp:coreProperties>
</file>